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AED7" w14:textId="2C20D263" w:rsidR="003323B0" w:rsidRDefault="00240FFC" w:rsidP="003323B0">
      <w:pPr>
        <w:pStyle w:val="AppendixNumber"/>
        <w:rPr>
          <w:lang w:eastAsia="en-GB"/>
        </w:rPr>
      </w:pPr>
      <w:r w:rsidRPr="00AA6D19">
        <w:rPr>
          <w:lang w:eastAsia="en-GB"/>
        </w:rPr>
        <w:t>A</w:t>
      </w:r>
    </w:p>
    <w:p w14:paraId="2966D703" w14:textId="420D46A3" w:rsidR="00240FFC" w:rsidRPr="00AA6D19" w:rsidRDefault="00240FFC" w:rsidP="003323B0">
      <w:pPr>
        <w:pStyle w:val="AppendixTitle"/>
        <w:rPr>
          <w:lang w:eastAsia="en-GB"/>
        </w:rPr>
      </w:pPr>
      <w:r w:rsidRPr="00AA6D19">
        <w:rPr>
          <w:lang w:eastAsia="en-GB"/>
        </w:rPr>
        <w:t>Keywords</w:t>
      </w:r>
    </w:p>
    <w:p w14:paraId="69534562" w14:textId="44B12CA9" w:rsidR="00240FFC" w:rsidRPr="00AA6D19" w:rsidRDefault="004B0913" w:rsidP="0090167B">
      <w:pPr>
        <w:pStyle w:val="ChapterIntro"/>
        <w:rPr>
          <w:lang w:eastAsia="en-GB"/>
        </w:rPr>
      </w:pPr>
      <w:ins w:id="0" w:author="Carol Nichols" w:date="2022-08-29T20:56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keywords</w:instrText>
        </w:r>
        <w:r w:rsidRPr="00E801FD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240FFC" w:rsidRPr="00AA6D19">
        <w:rPr>
          <w:lang w:eastAsia="en-GB"/>
        </w:rPr>
        <w:t>The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following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list</w:t>
      </w:r>
      <w:ins w:id="1" w:author="Audrey Doyle" w:date="2022-08-07T14:38:00Z">
        <w:r w:rsidR="0019119D">
          <w:rPr>
            <w:lang w:eastAsia="en-GB"/>
          </w:rPr>
          <w:t>s</w:t>
        </w:r>
      </w:ins>
      <w:del w:id="2" w:author="Audrey Doyle" w:date="2022-08-07T14:38:00Z">
        <w:r w:rsidR="00240FFC" w:rsidDel="0019119D">
          <w:rPr>
            <w:lang w:eastAsia="en-GB"/>
          </w:rPr>
          <w:delText xml:space="preserve"> </w:delText>
        </w:r>
      </w:del>
      <w:ins w:id="3" w:author="Audrey Doyle" w:date="2022-08-07T14:38:00Z">
        <w:r w:rsidR="0019119D">
          <w:rPr>
            <w:lang w:eastAsia="en-GB"/>
          </w:rPr>
          <w:t xml:space="preserve"> </w:t>
        </w:r>
      </w:ins>
      <w:r w:rsidR="00240FFC" w:rsidRPr="00AA6D19">
        <w:rPr>
          <w:lang w:eastAsia="en-GB"/>
        </w:rPr>
        <w:t>contain</w:t>
      </w:r>
      <w:del w:id="4" w:author="Audrey Doyle" w:date="2022-08-07T14:38:00Z">
        <w:r w:rsidR="00240FFC" w:rsidRPr="00AA6D19" w:rsidDel="0019119D">
          <w:rPr>
            <w:lang w:eastAsia="en-GB"/>
          </w:rPr>
          <w:delText>s</w:delText>
        </w:r>
      </w:del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keywords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that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are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reserved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for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current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or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future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use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by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the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Rust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language.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such,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they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cannot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be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used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identifiers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(except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raw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identifiers</w:t>
      </w:r>
      <w:ins w:id="5" w:author="Audrey Doyle" w:date="2022-08-07T14:28:00Z">
        <w:r w:rsidR="00CC1A97">
          <w:rPr>
            <w:lang w:eastAsia="en-GB"/>
          </w:rPr>
          <w:t>,</w:t>
        </w:r>
      </w:ins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we’ll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discuss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in</w:t>
      </w:r>
      <w:r w:rsidR="00240FFC">
        <w:rPr>
          <w:lang w:eastAsia="en-GB"/>
        </w:rPr>
        <w:t xml:space="preserve"> </w:t>
      </w:r>
      <w:del w:id="6" w:author="Audrey Doyle" w:date="2022-08-07T14:28:00Z">
        <w:r w:rsidR="00240FFC" w:rsidRPr="00AA6D19" w:rsidDel="00CC1A97">
          <w:rPr>
            <w:lang w:eastAsia="en-GB"/>
          </w:rPr>
          <w:delText>the</w:delText>
        </w:r>
        <w:r w:rsidR="00240FFC" w:rsidDel="00CC1A97">
          <w:rPr>
            <w:lang w:eastAsia="en-GB"/>
          </w:rPr>
          <w:delText xml:space="preserve"> </w:delText>
        </w:r>
      </w:del>
      <w:r w:rsidR="00240FFC" w:rsidRPr="00EF53A1">
        <w:rPr>
          <w:rStyle w:val="Xref"/>
        </w:rPr>
        <w:t>“Raw Identifiers”</w:t>
      </w:r>
      <w:r w:rsidR="00240FFC">
        <w:rPr>
          <w:lang w:eastAsia="en-GB"/>
        </w:rPr>
        <w:t xml:space="preserve"> </w:t>
      </w:r>
      <w:del w:id="7" w:author="Audrey Doyle" w:date="2022-08-07T14:28:00Z">
        <w:r w:rsidR="00240FFC" w:rsidRPr="00AA6D19" w:rsidDel="00CC1A97">
          <w:rPr>
            <w:lang w:eastAsia="en-GB"/>
          </w:rPr>
          <w:delText>section</w:delText>
        </w:r>
      </w:del>
      <w:ins w:id="8" w:author="Audrey Doyle" w:date="2022-08-07T14:28:00Z">
        <w:r w:rsidR="00CC1A97">
          <w:rPr>
            <w:lang w:eastAsia="en-GB"/>
          </w:rPr>
          <w:t xml:space="preserve">on </w:t>
        </w:r>
        <w:r w:rsidR="00CC1A97" w:rsidRPr="00CC1A97">
          <w:rPr>
            <w:rStyle w:val="Xref"/>
            <w:rPrChange w:id="9" w:author="Audrey Doyle" w:date="2022-08-07T14:28:00Z">
              <w:rPr>
                <w:lang w:eastAsia="en-GB"/>
              </w:rPr>
            </w:rPrChange>
          </w:rPr>
          <w:t>page XX</w:t>
        </w:r>
      </w:ins>
      <w:r w:rsidR="00240FFC" w:rsidRPr="00AA6D19">
        <w:rPr>
          <w:lang w:eastAsia="en-GB"/>
        </w:rPr>
        <w:t>).</w:t>
      </w:r>
      <w:r w:rsidR="00240FFC">
        <w:rPr>
          <w:lang w:eastAsia="en-GB"/>
        </w:rPr>
        <w:t xml:space="preserve"> </w:t>
      </w:r>
      <w:r w:rsidR="00240FFC" w:rsidRPr="00CC1A97">
        <w:rPr>
          <w:rStyle w:val="Italic"/>
          <w:rPrChange w:id="10" w:author="Audrey Doyle" w:date="2022-08-07T14:28:00Z">
            <w:rPr>
              <w:lang w:eastAsia="en-GB"/>
            </w:rPr>
          </w:rPrChange>
        </w:rPr>
        <w:t>Identifiers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are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names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of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functions,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variables,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parameters,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struct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fields,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modules,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crates,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constants,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macros,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static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values,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attributes,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types,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traits,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or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lifetimes.</w:t>
      </w:r>
    </w:p>
    <w:p w14:paraId="3A99C2C1" w14:textId="77777777" w:rsidR="00240FFC" w:rsidRPr="00AA6D19" w:rsidRDefault="00240FFC" w:rsidP="00240FFC">
      <w:pPr>
        <w:pStyle w:val="HeadA"/>
        <w:rPr>
          <w:lang w:eastAsia="en-GB"/>
        </w:rPr>
      </w:pPr>
      <w:bookmarkStart w:id="11" w:name="keywords-currently-in-use"/>
      <w:bookmarkEnd w:id="11"/>
      <w:r w:rsidRPr="00AA6D19">
        <w:rPr>
          <w:lang w:eastAsia="en-GB"/>
        </w:rPr>
        <w:t>Keywords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Currently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</w:p>
    <w:p w14:paraId="37D12D25" w14:textId="77777777" w:rsidR="00240FFC" w:rsidRPr="00AA6D19" w:rsidRDefault="00240FFC" w:rsidP="00240FFC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following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list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currently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use,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their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functionality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described.</w:t>
      </w:r>
    </w:p>
    <w:p w14:paraId="122E0054" w14:textId="7469EFDB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as</w:t>
      </w:r>
      <w:r w:rsidR="00B40D58">
        <w:rPr>
          <w:lang w:eastAsia="en-GB"/>
        </w:rPr>
        <w:t xml:space="preserve"> </w:t>
      </w:r>
    </w:p>
    <w:p w14:paraId="6EBDC5C5" w14:textId="5FE292FE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lastRenderedPageBreak/>
        <w:t>perform</w:t>
      </w:r>
      <w:r>
        <w:rPr>
          <w:lang w:eastAsia="en-GB"/>
        </w:rPr>
        <w:t xml:space="preserve"> </w:t>
      </w:r>
      <w:r w:rsidRPr="00AA6D19">
        <w:rPr>
          <w:lang w:eastAsia="en-GB"/>
        </w:rPr>
        <w:t>primitive</w:t>
      </w:r>
      <w:r>
        <w:rPr>
          <w:lang w:eastAsia="en-GB"/>
        </w:rPr>
        <w:t xml:space="preserve"> </w:t>
      </w:r>
      <w:r w:rsidRPr="00AA6D19">
        <w:rPr>
          <w:lang w:eastAsia="en-GB"/>
        </w:rPr>
        <w:t>casting,</w:t>
      </w:r>
      <w:r>
        <w:rPr>
          <w:lang w:eastAsia="en-GB"/>
        </w:rPr>
        <w:t xml:space="preserve"> </w:t>
      </w:r>
      <w:r w:rsidRPr="00AA6D19">
        <w:rPr>
          <w:lang w:eastAsia="en-GB"/>
        </w:rPr>
        <w:t>disambiguate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specific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containing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item,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rename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rStyle w:val="Literal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statements</w:t>
      </w:r>
    </w:p>
    <w:p w14:paraId="7FCE1F86" w14:textId="01AEE7E9" w:rsidR="00891560" w:rsidRDefault="00240FFC" w:rsidP="00891560">
      <w:pPr>
        <w:pStyle w:val="RunInHead"/>
      </w:pPr>
      <w:r w:rsidRPr="00E25C29">
        <w:rPr>
          <w:rStyle w:val="Literal"/>
        </w:rPr>
        <w:t>async</w:t>
      </w:r>
      <w:r w:rsidR="00B40D58">
        <w:t xml:space="preserve"> </w:t>
      </w:r>
    </w:p>
    <w:p w14:paraId="015914E6" w14:textId="57CD7353" w:rsidR="00240FFC" w:rsidRPr="00AA6D19" w:rsidRDefault="00240FFC" w:rsidP="00891560">
      <w:pPr>
        <w:pStyle w:val="RunInPara"/>
        <w:rPr>
          <w:lang w:eastAsia="en-GB"/>
        </w:rPr>
      </w:pPr>
      <w:r w:rsidRPr="00AA6D19">
        <w:t>return</w:t>
      </w:r>
      <w:r>
        <w:t xml:space="preserve"> </w:t>
      </w:r>
      <w:r w:rsidRPr="00AA6D19">
        <w:t>a</w:t>
      </w:r>
      <w:r>
        <w:t xml:space="preserve"> </w:t>
      </w:r>
      <w:r w:rsidRPr="00E25C29">
        <w:rPr>
          <w:rStyle w:val="Literal"/>
        </w:rPr>
        <w:t>Future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instead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blocking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current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thread</w:t>
      </w:r>
    </w:p>
    <w:p w14:paraId="550995A6" w14:textId="6630DE0B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await</w:t>
      </w:r>
      <w:r w:rsidR="00B40D58">
        <w:rPr>
          <w:lang w:eastAsia="en-GB"/>
        </w:rPr>
        <w:t xml:space="preserve"> </w:t>
      </w:r>
    </w:p>
    <w:p w14:paraId="5183789F" w14:textId="3BA8C7E6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suspend</w:t>
      </w:r>
      <w:r>
        <w:rPr>
          <w:lang w:eastAsia="en-GB"/>
        </w:rPr>
        <w:t xml:space="preserve"> </w:t>
      </w:r>
      <w:r w:rsidRPr="00AA6D19">
        <w:rPr>
          <w:lang w:eastAsia="en-GB"/>
        </w:rPr>
        <w:t>execution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until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rStyle w:val="Literal"/>
        </w:rPr>
        <w:t>Future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ready</w:t>
      </w:r>
    </w:p>
    <w:p w14:paraId="4DB0C8D1" w14:textId="0B18F73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break</w:t>
      </w:r>
      <w:r w:rsidR="00B40D58">
        <w:rPr>
          <w:lang w:eastAsia="en-GB"/>
        </w:rPr>
        <w:t xml:space="preserve"> </w:t>
      </w:r>
    </w:p>
    <w:p w14:paraId="3BB74707" w14:textId="7BF6FF65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exit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immediately</w:t>
      </w:r>
    </w:p>
    <w:p w14:paraId="5D7E7173" w14:textId="574CF69B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const</w:t>
      </w:r>
      <w:r w:rsidR="00B40D58">
        <w:rPr>
          <w:lang w:eastAsia="en-GB"/>
        </w:rPr>
        <w:t xml:space="preserve"> </w:t>
      </w:r>
    </w:p>
    <w:p w14:paraId="012C9FA1" w14:textId="2A280CC3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items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raw</w:t>
      </w:r>
      <w:r>
        <w:rPr>
          <w:lang w:eastAsia="en-GB"/>
        </w:rPr>
        <w:t xml:space="preserve"> </w:t>
      </w:r>
      <w:r w:rsidRPr="00AA6D19">
        <w:rPr>
          <w:lang w:eastAsia="en-GB"/>
        </w:rPr>
        <w:t>pointers</w:t>
      </w:r>
    </w:p>
    <w:p w14:paraId="4513CD7B" w14:textId="388A34FA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continue</w:t>
      </w:r>
      <w:r w:rsidR="00B40D58">
        <w:rPr>
          <w:lang w:eastAsia="en-GB"/>
        </w:rPr>
        <w:t xml:space="preserve"> </w:t>
      </w:r>
    </w:p>
    <w:p w14:paraId="27F48CED" w14:textId="4B8EEC80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continue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next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iteration</w:t>
      </w:r>
    </w:p>
    <w:p w14:paraId="007D3DBF" w14:textId="2E75FA95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crate</w:t>
      </w:r>
      <w:r w:rsidR="00B40D58">
        <w:rPr>
          <w:lang w:eastAsia="en-GB"/>
        </w:rPr>
        <w:t xml:space="preserve"> </w:t>
      </w:r>
    </w:p>
    <w:p w14:paraId="6BCF24BB" w14:textId="1B07420A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  <w:r>
        <w:rPr>
          <w:lang w:eastAsia="en-GB"/>
        </w:rPr>
        <w:t xml:space="preserve"> </w:t>
      </w:r>
      <w:r w:rsidRPr="00AA6D19">
        <w:rPr>
          <w:lang w:eastAsia="en-GB"/>
        </w:rPr>
        <w:t>path,</w:t>
      </w:r>
      <w:r>
        <w:rPr>
          <w:lang w:eastAsia="en-GB"/>
        </w:rPr>
        <w:t xml:space="preserve"> </w:t>
      </w:r>
      <w:r w:rsidRPr="00AA6D19">
        <w:rPr>
          <w:lang w:eastAsia="en-GB"/>
        </w:rPr>
        <w:t>refers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crate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root</w:t>
      </w:r>
    </w:p>
    <w:p w14:paraId="342D7660" w14:textId="499B619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dyn</w:t>
      </w:r>
      <w:r w:rsidR="00B40D58">
        <w:rPr>
          <w:lang w:eastAsia="en-GB"/>
        </w:rPr>
        <w:t xml:space="preserve"> </w:t>
      </w:r>
    </w:p>
    <w:p w14:paraId="04C10DF7" w14:textId="765EF6C2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dynamic</w:t>
      </w:r>
      <w:r>
        <w:rPr>
          <w:lang w:eastAsia="en-GB"/>
        </w:rPr>
        <w:t xml:space="preserve"> </w:t>
      </w:r>
      <w:r w:rsidRPr="00AA6D19">
        <w:rPr>
          <w:lang w:eastAsia="en-GB"/>
        </w:rPr>
        <w:t>dispatch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object</w:t>
      </w:r>
    </w:p>
    <w:p w14:paraId="398F8F00" w14:textId="3A8716F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else</w:t>
      </w:r>
      <w:r w:rsidR="00B40D58">
        <w:rPr>
          <w:lang w:eastAsia="en-GB"/>
        </w:rPr>
        <w:t xml:space="preserve"> </w:t>
      </w:r>
    </w:p>
    <w:p w14:paraId="7D416783" w14:textId="4B70984D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fallback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rStyle w:val="Literal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rStyle w:val="Literal"/>
        </w:rPr>
        <w:t>if let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control</w:t>
      </w:r>
      <w:r>
        <w:rPr>
          <w:lang w:eastAsia="en-GB"/>
        </w:rPr>
        <w:t xml:space="preserve"> </w:t>
      </w:r>
      <w:r w:rsidRPr="00AA6D19">
        <w:rPr>
          <w:lang w:eastAsia="en-GB"/>
        </w:rPr>
        <w:t>flow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constructs</w:t>
      </w:r>
    </w:p>
    <w:p w14:paraId="5AD35769" w14:textId="171B4DA9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enum</w:t>
      </w:r>
      <w:r w:rsidR="00B40D58">
        <w:rPr>
          <w:lang w:eastAsia="en-GB"/>
        </w:rPr>
        <w:t xml:space="preserve"> </w:t>
      </w:r>
    </w:p>
    <w:p w14:paraId="512D01ED" w14:textId="202C33FE" w:rsidR="00240FFC" w:rsidRPr="00AA6D19" w:rsidRDefault="00240FFC" w:rsidP="00B40D58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enumeration</w:t>
      </w:r>
    </w:p>
    <w:p w14:paraId="621B829F" w14:textId="5CCBD87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extern</w:t>
      </w:r>
      <w:r w:rsidR="00B40D58">
        <w:rPr>
          <w:lang w:eastAsia="en-GB"/>
        </w:rPr>
        <w:t xml:space="preserve"> </w:t>
      </w:r>
    </w:p>
    <w:p w14:paraId="46AFCC52" w14:textId="7854A3C4" w:rsidR="00240FFC" w:rsidRPr="00435043" w:rsidRDefault="00240FFC" w:rsidP="00891560">
      <w:pPr>
        <w:pStyle w:val="RunInPara"/>
      </w:pPr>
      <w:r w:rsidRPr="00AA6D19">
        <w:rPr>
          <w:lang w:eastAsia="en-GB"/>
        </w:rPr>
        <w:t>link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external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variable</w:t>
      </w:r>
      <w:r w:rsidRPr="00435043">
        <w:t xml:space="preserve"> </w:t>
      </w:r>
    </w:p>
    <w:p w14:paraId="40CC2864" w14:textId="630CFE4F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false</w:t>
      </w:r>
      <w:r w:rsidR="00B40D58">
        <w:rPr>
          <w:lang w:eastAsia="en-GB"/>
        </w:rPr>
        <w:t xml:space="preserve"> </w:t>
      </w:r>
    </w:p>
    <w:p w14:paraId="613E3CDB" w14:textId="2D841FFE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Boolean</w:t>
      </w:r>
      <w:r>
        <w:rPr>
          <w:lang w:eastAsia="en-GB"/>
        </w:rPr>
        <w:t xml:space="preserve"> </w:t>
      </w:r>
      <w:r w:rsidRPr="00AA6D19">
        <w:rPr>
          <w:lang w:eastAsia="en-GB"/>
        </w:rPr>
        <w:t>false</w:t>
      </w:r>
      <w:r>
        <w:rPr>
          <w:lang w:eastAsia="en-GB"/>
        </w:rPr>
        <w:t xml:space="preserve"> </w:t>
      </w:r>
      <w:r w:rsidRPr="00AA6D19">
        <w:rPr>
          <w:lang w:eastAsia="en-GB"/>
        </w:rPr>
        <w:t>literal</w:t>
      </w:r>
    </w:p>
    <w:p w14:paraId="75BC8DDE" w14:textId="7EC73D36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fn</w:t>
      </w:r>
      <w:r w:rsidR="00B40D58">
        <w:rPr>
          <w:lang w:eastAsia="en-GB"/>
        </w:rPr>
        <w:t xml:space="preserve"> </w:t>
      </w:r>
    </w:p>
    <w:p w14:paraId="2BB179F2" w14:textId="5888088A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pointer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</w:p>
    <w:p w14:paraId="26CEFE1B" w14:textId="383ECF78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for</w:t>
      </w:r>
      <w:r w:rsidR="00B40D58">
        <w:rPr>
          <w:lang w:eastAsia="en-GB"/>
        </w:rPr>
        <w:t xml:space="preserve"> </w:t>
      </w:r>
    </w:p>
    <w:p w14:paraId="52A01154" w14:textId="7484D43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over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items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iterator,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trait,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specify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higher-ranked</w:t>
      </w:r>
      <w:r>
        <w:rPr>
          <w:lang w:eastAsia="en-GB"/>
        </w:rPr>
        <w:t xml:space="preserve"> </w:t>
      </w:r>
      <w:r w:rsidRPr="00AA6D19">
        <w:rPr>
          <w:lang w:eastAsia="en-GB"/>
        </w:rPr>
        <w:t>lifetime</w:t>
      </w:r>
    </w:p>
    <w:p w14:paraId="03C94175" w14:textId="003DD115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if</w:t>
      </w:r>
      <w:r w:rsidR="00B40D58">
        <w:rPr>
          <w:lang w:eastAsia="en-GB"/>
        </w:rPr>
        <w:t xml:space="preserve"> </w:t>
      </w:r>
    </w:p>
    <w:p w14:paraId="61C5AA3E" w14:textId="3A8E6519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branch</w:t>
      </w:r>
      <w:r>
        <w:rPr>
          <w:lang w:eastAsia="en-GB"/>
        </w:rPr>
        <w:t xml:space="preserve"> </w:t>
      </w:r>
      <w:r w:rsidRPr="00AA6D19">
        <w:rPr>
          <w:lang w:eastAsia="en-GB"/>
        </w:rPr>
        <w:t>based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conditional</w:t>
      </w:r>
      <w:r>
        <w:rPr>
          <w:lang w:eastAsia="en-GB"/>
        </w:rPr>
        <w:t xml:space="preserve"> </w:t>
      </w:r>
      <w:r w:rsidRPr="00AA6D19">
        <w:rPr>
          <w:lang w:eastAsia="en-GB"/>
        </w:rPr>
        <w:t>expression</w:t>
      </w:r>
    </w:p>
    <w:p w14:paraId="1AE88BAD" w14:textId="09FC0CB9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impl</w:t>
      </w:r>
      <w:r w:rsidR="00B40D58">
        <w:rPr>
          <w:lang w:eastAsia="en-GB"/>
        </w:rPr>
        <w:t xml:space="preserve"> </w:t>
      </w:r>
    </w:p>
    <w:p w14:paraId="7720E77C" w14:textId="33B0A64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inherent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functionality</w:t>
      </w:r>
    </w:p>
    <w:p w14:paraId="664C99E1" w14:textId="5874952F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in</w:t>
      </w:r>
      <w:r w:rsidR="00B40D58">
        <w:rPr>
          <w:lang w:eastAsia="en-GB"/>
        </w:rPr>
        <w:t xml:space="preserve"> </w:t>
      </w:r>
    </w:p>
    <w:p w14:paraId="445D6D84" w14:textId="06903BA3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part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rStyle w:val="Literal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syntax</w:t>
      </w:r>
    </w:p>
    <w:p w14:paraId="5EB83F62" w14:textId="193E2BFB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let</w:t>
      </w:r>
      <w:r w:rsidR="00B40D58">
        <w:rPr>
          <w:lang w:eastAsia="en-GB"/>
        </w:rPr>
        <w:t xml:space="preserve"> </w:t>
      </w:r>
    </w:p>
    <w:p w14:paraId="4F3F4954" w14:textId="215BEDA3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bind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variable</w:t>
      </w:r>
    </w:p>
    <w:p w14:paraId="32518F3F" w14:textId="40EA576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loop</w:t>
      </w:r>
      <w:r w:rsidR="00B40D58">
        <w:rPr>
          <w:lang w:eastAsia="en-GB"/>
        </w:rPr>
        <w:t xml:space="preserve"> </w:t>
      </w:r>
    </w:p>
    <w:p w14:paraId="49ECF654" w14:textId="70637377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unconditionally</w:t>
      </w:r>
    </w:p>
    <w:p w14:paraId="2D03AD52" w14:textId="24038E6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lastRenderedPageBreak/>
        <w:t>match</w:t>
      </w:r>
      <w:r w:rsidR="00B40D58">
        <w:rPr>
          <w:lang w:eastAsia="en-GB"/>
        </w:rPr>
        <w:t xml:space="preserve"> </w:t>
      </w:r>
    </w:p>
    <w:p w14:paraId="22B2D40D" w14:textId="6148481F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match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patterns</w:t>
      </w:r>
    </w:p>
    <w:p w14:paraId="5EF11003" w14:textId="5D27480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mod</w:t>
      </w:r>
      <w:r w:rsidR="00B40D58">
        <w:rPr>
          <w:lang w:eastAsia="en-GB"/>
        </w:rPr>
        <w:t xml:space="preserve"> </w:t>
      </w:r>
    </w:p>
    <w:p w14:paraId="417DC0E7" w14:textId="15F7CFF1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</w:p>
    <w:p w14:paraId="6C9E0473" w14:textId="3CDDB5BF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move</w:t>
      </w:r>
      <w:r w:rsidR="00B40D58">
        <w:rPr>
          <w:lang w:eastAsia="en-GB"/>
        </w:rPr>
        <w:t xml:space="preserve"> </w:t>
      </w:r>
    </w:p>
    <w:p w14:paraId="105E3104" w14:textId="317EE82E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make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closure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take</w:t>
      </w:r>
      <w:r>
        <w:rPr>
          <w:lang w:eastAsia="en-GB"/>
        </w:rPr>
        <w:t xml:space="preserve"> </w:t>
      </w:r>
      <w:r w:rsidRPr="00AA6D19">
        <w:rPr>
          <w:lang w:eastAsia="en-GB"/>
        </w:rPr>
        <w:t>ownership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captures</w:t>
      </w:r>
    </w:p>
    <w:p w14:paraId="550FA842" w14:textId="25660E05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mut</w:t>
      </w:r>
      <w:r w:rsidR="00B40D58">
        <w:rPr>
          <w:lang w:eastAsia="en-GB"/>
        </w:rPr>
        <w:t xml:space="preserve"> </w:t>
      </w:r>
    </w:p>
    <w:p w14:paraId="088B2ACB" w14:textId="10457E6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denote</w:t>
      </w:r>
      <w:r>
        <w:rPr>
          <w:lang w:eastAsia="en-GB"/>
        </w:rPr>
        <w:t xml:space="preserve"> </w:t>
      </w:r>
      <w:r w:rsidRPr="00AA6D19">
        <w:rPr>
          <w:lang w:eastAsia="en-GB"/>
        </w:rPr>
        <w:t>mutability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references,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raw</w:t>
      </w:r>
      <w:r>
        <w:rPr>
          <w:lang w:eastAsia="en-GB"/>
        </w:rPr>
        <w:t xml:space="preserve"> </w:t>
      </w:r>
      <w:r w:rsidRPr="00AA6D19">
        <w:rPr>
          <w:lang w:eastAsia="en-GB"/>
        </w:rPr>
        <w:t>pointers,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pattern</w:t>
      </w:r>
      <w:r>
        <w:rPr>
          <w:lang w:eastAsia="en-GB"/>
        </w:rPr>
        <w:t xml:space="preserve"> </w:t>
      </w:r>
      <w:r w:rsidRPr="00AA6D19">
        <w:rPr>
          <w:lang w:eastAsia="en-GB"/>
        </w:rPr>
        <w:t>bindings</w:t>
      </w:r>
    </w:p>
    <w:p w14:paraId="38F93912" w14:textId="17D3F948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pub</w:t>
      </w:r>
      <w:r w:rsidR="00B40D58">
        <w:rPr>
          <w:lang w:eastAsia="en-GB"/>
        </w:rPr>
        <w:t xml:space="preserve"> </w:t>
      </w:r>
    </w:p>
    <w:p w14:paraId="5DF55408" w14:textId="3D81D5F0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denote</w:t>
      </w:r>
      <w:r>
        <w:rPr>
          <w:lang w:eastAsia="en-GB"/>
        </w:rPr>
        <w:t xml:space="preserve"> </w:t>
      </w:r>
      <w:r w:rsidRPr="00AA6D19">
        <w:rPr>
          <w:lang w:eastAsia="en-GB"/>
        </w:rPr>
        <w:t>public</w:t>
      </w:r>
      <w:r>
        <w:rPr>
          <w:lang w:eastAsia="en-GB"/>
        </w:rPr>
        <w:t xml:space="preserve"> </w:t>
      </w:r>
      <w:r w:rsidRPr="00AA6D19">
        <w:rPr>
          <w:lang w:eastAsia="en-GB"/>
        </w:rPr>
        <w:t>visibility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struct</w:t>
      </w:r>
      <w:r>
        <w:rPr>
          <w:lang w:eastAsia="en-GB"/>
        </w:rPr>
        <w:t xml:space="preserve"> </w:t>
      </w:r>
      <w:r w:rsidRPr="00AA6D19">
        <w:rPr>
          <w:lang w:eastAsia="en-GB"/>
        </w:rPr>
        <w:t>fields,</w:t>
      </w:r>
      <w:r>
        <w:rPr>
          <w:lang w:eastAsia="en-GB"/>
        </w:rPr>
        <w:t xml:space="preserve"> </w:t>
      </w:r>
      <w:r w:rsidRPr="00AA6D19">
        <w:rPr>
          <w:rStyle w:val="Literal"/>
        </w:rPr>
        <w:t>impl</w:t>
      </w:r>
      <w:r>
        <w:rPr>
          <w:lang w:eastAsia="en-GB"/>
        </w:rPr>
        <w:t xml:space="preserve"> </w:t>
      </w:r>
      <w:r w:rsidRPr="00AA6D19">
        <w:rPr>
          <w:lang w:eastAsia="en-GB"/>
        </w:rPr>
        <w:t>blocks,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modules</w:t>
      </w:r>
    </w:p>
    <w:p w14:paraId="42560C40" w14:textId="69B00BD5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ref</w:t>
      </w:r>
      <w:r w:rsidR="00B40D58">
        <w:rPr>
          <w:lang w:eastAsia="en-GB"/>
        </w:rPr>
        <w:t xml:space="preserve"> </w:t>
      </w:r>
    </w:p>
    <w:p w14:paraId="27A5B024" w14:textId="67EB20CB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bind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lang w:eastAsia="en-GB"/>
        </w:rPr>
        <w:t>reference</w:t>
      </w:r>
    </w:p>
    <w:p w14:paraId="41C9126E" w14:textId="4C15FA2A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return</w:t>
      </w:r>
      <w:r w:rsidR="00B40D58">
        <w:rPr>
          <w:lang w:eastAsia="en-GB"/>
        </w:rPr>
        <w:t xml:space="preserve"> </w:t>
      </w:r>
    </w:p>
    <w:p w14:paraId="1A632AE0" w14:textId="25AB903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return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</w:p>
    <w:p w14:paraId="7E922A58" w14:textId="46BABBB8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Self</w:t>
      </w:r>
      <w:r w:rsidR="00B40D58">
        <w:rPr>
          <w:lang w:eastAsia="en-GB"/>
        </w:rPr>
        <w:t xml:space="preserve"> </w:t>
      </w:r>
    </w:p>
    <w:p w14:paraId="69708606" w14:textId="700EB066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alias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we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implementing</w:t>
      </w:r>
    </w:p>
    <w:p w14:paraId="0B3D9B32" w14:textId="60A1873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self</w:t>
      </w:r>
      <w:r w:rsidR="00B40D58">
        <w:rPr>
          <w:lang w:eastAsia="en-GB"/>
        </w:rPr>
        <w:t xml:space="preserve"> </w:t>
      </w:r>
    </w:p>
    <w:p w14:paraId="1CD28C4B" w14:textId="44DA7169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method</w:t>
      </w:r>
      <w:r>
        <w:rPr>
          <w:lang w:eastAsia="en-GB"/>
        </w:rPr>
        <w:t xml:space="preserve"> </w:t>
      </w:r>
      <w:r w:rsidRPr="00AA6D19">
        <w:rPr>
          <w:lang w:eastAsia="en-GB"/>
        </w:rPr>
        <w:t>subject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current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</w:p>
    <w:p w14:paraId="6662440E" w14:textId="089077F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static</w:t>
      </w:r>
      <w:r w:rsidR="00B40D58">
        <w:rPr>
          <w:lang w:eastAsia="en-GB"/>
        </w:rPr>
        <w:t xml:space="preserve"> </w:t>
      </w:r>
    </w:p>
    <w:p w14:paraId="545CD33D" w14:textId="26EC1014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global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lifetime</w:t>
      </w:r>
      <w:r>
        <w:rPr>
          <w:lang w:eastAsia="en-GB"/>
        </w:rPr>
        <w:t xml:space="preserve"> </w:t>
      </w:r>
      <w:r w:rsidRPr="00AA6D19">
        <w:rPr>
          <w:lang w:eastAsia="en-GB"/>
        </w:rPr>
        <w:t>lasting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entire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</w:t>
      </w:r>
      <w:r>
        <w:rPr>
          <w:lang w:eastAsia="en-GB"/>
        </w:rPr>
        <w:t xml:space="preserve"> </w:t>
      </w:r>
      <w:r w:rsidRPr="00AA6D19">
        <w:rPr>
          <w:lang w:eastAsia="en-GB"/>
        </w:rPr>
        <w:t>execution</w:t>
      </w:r>
    </w:p>
    <w:p w14:paraId="77642F8E" w14:textId="25B13234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struct</w:t>
      </w:r>
      <w:r w:rsidR="00B40D58">
        <w:rPr>
          <w:lang w:eastAsia="en-GB"/>
        </w:rPr>
        <w:t xml:space="preserve"> </w:t>
      </w:r>
    </w:p>
    <w:p w14:paraId="0820BBA2" w14:textId="0C857849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structure</w:t>
      </w:r>
    </w:p>
    <w:p w14:paraId="08613BA2" w14:textId="39FC4E4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super</w:t>
      </w:r>
      <w:r w:rsidR="00B40D58">
        <w:rPr>
          <w:lang w:eastAsia="en-GB"/>
        </w:rPr>
        <w:t xml:space="preserve"> </w:t>
      </w:r>
    </w:p>
    <w:p w14:paraId="6ACADB9D" w14:textId="3DB29DE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parent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current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module</w:t>
      </w:r>
    </w:p>
    <w:p w14:paraId="071DA55C" w14:textId="48B1CC3D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trait</w:t>
      </w:r>
      <w:r w:rsidR="00B40D58">
        <w:rPr>
          <w:lang w:eastAsia="en-GB"/>
        </w:rPr>
        <w:t xml:space="preserve"> </w:t>
      </w:r>
    </w:p>
    <w:p w14:paraId="035804DC" w14:textId="3E02A917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</w:p>
    <w:p w14:paraId="39D82A5E" w14:textId="417A5D98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true</w:t>
      </w:r>
      <w:r w:rsidR="00B40D58">
        <w:rPr>
          <w:lang w:eastAsia="en-GB"/>
        </w:rPr>
        <w:t xml:space="preserve"> </w:t>
      </w:r>
    </w:p>
    <w:p w14:paraId="62BF11E9" w14:textId="074D418B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Boolean</w:t>
      </w:r>
      <w:r>
        <w:rPr>
          <w:lang w:eastAsia="en-GB"/>
        </w:rPr>
        <w:t xml:space="preserve"> </w:t>
      </w:r>
      <w:r w:rsidRPr="00AA6D19">
        <w:rPr>
          <w:lang w:eastAsia="en-GB"/>
        </w:rPr>
        <w:t>true</w:t>
      </w:r>
      <w:r>
        <w:rPr>
          <w:lang w:eastAsia="en-GB"/>
        </w:rPr>
        <w:t xml:space="preserve"> </w:t>
      </w:r>
      <w:r w:rsidRPr="00AA6D19">
        <w:rPr>
          <w:lang w:eastAsia="en-GB"/>
        </w:rPr>
        <w:t>literal</w:t>
      </w:r>
    </w:p>
    <w:p w14:paraId="21873F8E" w14:textId="63497721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type</w:t>
      </w:r>
      <w:r w:rsidR="00B40D58">
        <w:rPr>
          <w:lang w:eastAsia="en-GB"/>
        </w:rPr>
        <w:t xml:space="preserve"> </w:t>
      </w:r>
    </w:p>
    <w:p w14:paraId="571EF501" w14:textId="66FA0B10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alias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associated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</w:p>
    <w:p w14:paraId="09DDBE78" w14:textId="11234F9C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union</w:t>
      </w:r>
      <w:r w:rsidR="00B40D58">
        <w:rPr>
          <w:lang w:eastAsia="en-GB"/>
        </w:rPr>
        <w:t xml:space="preserve"> </w:t>
      </w:r>
    </w:p>
    <w:p w14:paraId="59AA0DA4" w14:textId="55429E9E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union;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del w:id="12" w:author="Audrey Doyle" w:date="2022-08-07T14:30:00Z">
        <w:r w:rsidRPr="00AA6D19" w:rsidDel="00CC1A97">
          <w:rPr>
            <w:lang w:eastAsia="en-GB"/>
          </w:rPr>
          <w:delText>only</w:delText>
        </w:r>
        <w:r w:rsidDel="00CC1A97">
          <w:rPr>
            <w:lang w:eastAsia="en-GB"/>
          </w:rPr>
          <w:delText xml:space="preserve"> </w:delText>
        </w:r>
      </w:del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</w:t>
      </w:r>
      <w:r>
        <w:rPr>
          <w:lang w:eastAsia="en-GB"/>
        </w:rPr>
        <w:t xml:space="preserve"> </w:t>
      </w:r>
      <w:ins w:id="13" w:author="Audrey Doyle" w:date="2022-08-07T14:30:00Z">
        <w:r w:rsidR="00CC1A97" w:rsidRPr="00CC1A97">
          <w:rPr>
            <w:lang w:eastAsia="en-GB"/>
          </w:rPr>
          <w:t xml:space="preserve">only </w:t>
        </w:r>
      </w:ins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union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declaration</w:t>
      </w:r>
    </w:p>
    <w:p w14:paraId="465FD907" w14:textId="4BF20ECB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unsafe</w:t>
      </w:r>
      <w:r w:rsidR="00B40D58">
        <w:rPr>
          <w:lang w:eastAsia="en-GB"/>
        </w:rPr>
        <w:t xml:space="preserve"> </w:t>
      </w:r>
    </w:p>
    <w:p w14:paraId="6BDA2418" w14:textId="6D99F52E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denote</w:t>
      </w:r>
      <w:r>
        <w:rPr>
          <w:lang w:eastAsia="en-GB"/>
        </w:rPr>
        <w:t xml:space="preserve"> </w:t>
      </w:r>
      <w:r w:rsidRPr="00AA6D19">
        <w:rPr>
          <w:lang w:eastAsia="en-GB"/>
        </w:rPr>
        <w:t>unsafe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code,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functions,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traits,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implementations</w:t>
      </w:r>
    </w:p>
    <w:p w14:paraId="5B9BC579" w14:textId="2B969106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use</w:t>
      </w:r>
      <w:r w:rsidR="00B40D58">
        <w:rPr>
          <w:lang w:eastAsia="en-GB"/>
        </w:rPr>
        <w:t xml:space="preserve"> </w:t>
      </w:r>
    </w:p>
    <w:p w14:paraId="2AA78C8E" w14:textId="508A102F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bring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symbols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into</w:t>
      </w:r>
      <w:r>
        <w:rPr>
          <w:lang w:eastAsia="en-GB"/>
        </w:rPr>
        <w:t xml:space="preserve"> </w:t>
      </w:r>
      <w:r w:rsidRPr="00AA6D19">
        <w:rPr>
          <w:lang w:eastAsia="en-GB"/>
        </w:rPr>
        <w:t>scope</w:t>
      </w:r>
    </w:p>
    <w:p w14:paraId="4B572B4A" w14:textId="05E34344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t>where</w:t>
      </w:r>
      <w:r w:rsidR="00B40D58">
        <w:rPr>
          <w:lang w:eastAsia="en-GB"/>
        </w:rPr>
        <w:t xml:space="preserve"> </w:t>
      </w:r>
    </w:p>
    <w:p w14:paraId="78C7E359" w14:textId="334DD0F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denote</w:t>
      </w:r>
      <w:r>
        <w:rPr>
          <w:lang w:eastAsia="en-GB"/>
        </w:rPr>
        <w:t xml:space="preserve"> </w:t>
      </w:r>
      <w:r w:rsidRPr="00AA6D19">
        <w:rPr>
          <w:lang w:eastAsia="en-GB"/>
        </w:rPr>
        <w:t>clauses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constrain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</w:p>
    <w:p w14:paraId="220BA331" w14:textId="3DFABBAF" w:rsidR="00891560" w:rsidRDefault="00240FFC" w:rsidP="00891560">
      <w:pPr>
        <w:pStyle w:val="RunInHead"/>
        <w:rPr>
          <w:lang w:eastAsia="en-GB"/>
        </w:rPr>
      </w:pPr>
      <w:r w:rsidRPr="00AA6D19">
        <w:rPr>
          <w:rStyle w:val="Literal"/>
        </w:rPr>
        <w:lastRenderedPageBreak/>
        <w:t>while</w:t>
      </w:r>
      <w:r w:rsidR="00B40D58">
        <w:rPr>
          <w:lang w:eastAsia="en-GB"/>
        </w:rPr>
        <w:t xml:space="preserve"> </w:t>
      </w:r>
    </w:p>
    <w:p w14:paraId="2769BD47" w14:textId="1A96B0DC" w:rsidR="00240FFC" w:rsidRPr="00AA6D19" w:rsidRDefault="00240FFC" w:rsidP="00891560">
      <w:pPr>
        <w:pStyle w:val="RunInPara"/>
        <w:rPr>
          <w:lang w:eastAsia="en-GB"/>
        </w:rPr>
      </w:pPr>
      <w:r w:rsidRPr="00AA6D19">
        <w:rPr>
          <w:lang w:eastAsia="en-GB"/>
        </w:rPr>
        <w:t>loop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conditionally</w:t>
      </w:r>
      <w:r>
        <w:rPr>
          <w:lang w:eastAsia="en-GB"/>
        </w:rPr>
        <w:t xml:space="preserve"> </w:t>
      </w:r>
      <w:r w:rsidRPr="00AA6D19">
        <w:rPr>
          <w:lang w:eastAsia="en-GB"/>
        </w:rPr>
        <w:t>based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expression</w:t>
      </w:r>
    </w:p>
    <w:p w14:paraId="1E8F0EA8" w14:textId="77777777" w:rsidR="00240FFC" w:rsidRPr="00AA6D19" w:rsidRDefault="00240FFC" w:rsidP="00240FFC">
      <w:pPr>
        <w:pStyle w:val="HeadA"/>
        <w:rPr>
          <w:lang w:eastAsia="en-GB"/>
        </w:rPr>
      </w:pPr>
      <w:bookmarkStart w:id="14" w:name="keywords-reserved-for-future-use"/>
      <w:bookmarkEnd w:id="14"/>
      <w:r w:rsidRPr="00AA6D19">
        <w:rPr>
          <w:lang w:eastAsia="en-GB"/>
        </w:rPr>
        <w:t>Keywords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Reserved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Future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</w:p>
    <w:p w14:paraId="71320FE8" w14:textId="0B3D8CDB" w:rsidR="00240FFC" w:rsidRPr="00AA6D19" w:rsidRDefault="00240FFC" w:rsidP="00240FFC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following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do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yet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functionality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but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reserved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potential</w:t>
      </w:r>
      <w:r>
        <w:rPr>
          <w:lang w:eastAsia="en-GB"/>
        </w:rPr>
        <w:t xml:space="preserve"> </w:t>
      </w:r>
      <w:r w:rsidRPr="00AA6D19">
        <w:rPr>
          <w:lang w:eastAsia="en-GB"/>
        </w:rPr>
        <w:t>future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ins w:id="15" w:author="Audrey Doyle" w:date="2022-08-07T14:31:00Z">
        <w:r w:rsidR="00CC1A97">
          <w:rPr>
            <w:lang w:eastAsia="en-GB"/>
          </w:rPr>
          <w:t>:</w:t>
        </w:r>
      </w:ins>
      <w:del w:id="16" w:author="Audrey Doyle" w:date="2022-08-07T14:31:00Z">
        <w:r w:rsidRPr="00AA6D19" w:rsidDel="00CC1A97">
          <w:rPr>
            <w:lang w:eastAsia="en-GB"/>
          </w:rPr>
          <w:delText>.</w:delText>
        </w:r>
      </w:del>
    </w:p>
    <w:p w14:paraId="28991F0F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abstract</w:t>
      </w:r>
    </w:p>
    <w:p w14:paraId="15494BF5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become</w:t>
      </w:r>
    </w:p>
    <w:p w14:paraId="37F3B0C0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box</w:t>
      </w:r>
    </w:p>
    <w:p w14:paraId="1AD078D0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do</w:t>
      </w:r>
    </w:p>
    <w:p w14:paraId="4AB78CD8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final</w:t>
      </w:r>
    </w:p>
    <w:p w14:paraId="7EA306AB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macro</w:t>
      </w:r>
    </w:p>
    <w:p w14:paraId="4F43C3E8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override</w:t>
      </w:r>
    </w:p>
    <w:p w14:paraId="75BF89CC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priv</w:t>
      </w:r>
    </w:p>
    <w:p w14:paraId="5016543D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try</w:t>
      </w:r>
    </w:p>
    <w:p w14:paraId="03AA8F31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typeof</w:t>
      </w:r>
    </w:p>
    <w:p w14:paraId="4143F4E9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unsized</w:t>
      </w:r>
    </w:p>
    <w:p w14:paraId="67176BA1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virtual</w:t>
      </w:r>
    </w:p>
    <w:p w14:paraId="0888E94A" w14:textId="77777777" w:rsidR="00240FFC" w:rsidRPr="00E25C29" w:rsidRDefault="00240FFC" w:rsidP="00240FFC">
      <w:pPr>
        <w:pStyle w:val="ListBullet"/>
        <w:rPr>
          <w:rStyle w:val="Literal"/>
        </w:rPr>
      </w:pPr>
      <w:r w:rsidRPr="00E25C29">
        <w:rPr>
          <w:rStyle w:val="Literal"/>
        </w:rPr>
        <w:t>yield</w:t>
      </w:r>
    </w:p>
    <w:bookmarkStart w:id="17" w:name="raw-identifiers"/>
    <w:bookmarkEnd w:id="17"/>
    <w:p w14:paraId="076A81A5" w14:textId="77D0E799" w:rsidR="00240FFC" w:rsidRPr="00AA6D19" w:rsidRDefault="003154AE" w:rsidP="00240FFC">
      <w:pPr>
        <w:pStyle w:val="HeadA"/>
        <w:rPr>
          <w:lang w:eastAsia="en-GB"/>
        </w:rPr>
      </w:pPr>
      <w:ins w:id="18" w:author="Carol Nichols" w:date="2022-08-29T20:57:00Z">
        <w:r>
          <w:rPr>
            <w:lang w:eastAsia="en-GB"/>
          </w:rPr>
          <w:fldChar w:fldCharType="begin"/>
        </w:r>
        <w:r>
          <w:instrText xml:space="preserve"> XE "</w:instrText>
        </w:r>
        <w:r>
          <w:instrText>raw identifiers</w:instrText>
        </w:r>
        <w:r w:rsidRPr="00E801FD">
          <w:instrText xml:space="preserve"> startRange</w:instrText>
        </w:r>
        <w:r>
          <w:instrText xml:space="preserve">" </w:instrText>
        </w:r>
        <w:r>
          <w:rPr>
            <w:lang w:eastAsia="en-GB"/>
          </w:rPr>
          <w:fldChar w:fldCharType="end"/>
        </w:r>
      </w:ins>
      <w:r w:rsidR="00240FFC" w:rsidRPr="00AA6D19">
        <w:rPr>
          <w:lang w:eastAsia="en-GB"/>
        </w:rPr>
        <w:t>Raw</w:t>
      </w:r>
      <w:r w:rsidR="00240FFC">
        <w:rPr>
          <w:lang w:eastAsia="en-GB"/>
        </w:rPr>
        <w:t xml:space="preserve"> </w:t>
      </w:r>
      <w:r w:rsidR="00240FFC" w:rsidRPr="00AA6D19">
        <w:rPr>
          <w:lang w:eastAsia="en-GB"/>
        </w:rPr>
        <w:t>Identifiers</w:t>
      </w:r>
    </w:p>
    <w:p w14:paraId="1BFC4E8A" w14:textId="77777777" w:rsidR="00240FFC" w:rsidRPr="00AA6D19" w:rsidRDefault="00240FFC" w:rsidP="00240FFC">
      <w:pPr>
        <w:pStyle w:val="Body"/>
        <w:rPr>
          <w:lang w:eastAsia="en-GB"/>
        </w:rPr>
      </w:pPr>
      <w:r w:rsidRPr="00E25C29">
        <w:rPr>
          <w:rStyle w:val="Italic"/>
        </w:rPr>
        <w:t>Raw identifiers</w:t>
      </w:r>
      <w:r>
        <w:t xml:space="preserve"> </w:t>
      </w:r>
      <w:r w:rsidRPr="00AA6D19">
        <w:t>are</w:t>
      </w:r>
      <w:r>
        <w:t xml:space="preserve"> </w:t>
      </w:r>
      <w:r w:rsidRPr="00AA6D19">
        <w:t>the</w:t>
      </w:r>
      <w:r>
        <w:t xml:space="preserve"> </w:t>
      </w:r>
      <w:r w:rsidRPr="00AA6D19">
        <w:t>syntax</w:t>
      </w:r>
      <w:r>
        <w:t xml:space="preserve"> </w:t>
      </w:r>
      <w:r w:rsidRPr="00AA6D19">
        <w:t>that</w:t>
      </w:r>
      <w:r>
        <w:t xml:space="preserve"> </w:t>
      </w:r>
      <w:r w:rsidRPr="00AA6D19">
        <w:t>lets</w:t>
      </w:r>
      <w:r>
        <w:t xml:space="preserve"> </w:t>
      </w:r>
      <w:r w:rsidRPr="00AA6D19">
        <w:t>you</w:t>
      </w:r>
      <w:r>
        <w:t xml:space="preserve"> </w:t>
      </w:r>
      <w:r w:rsidRPr="00AA6D19">
        <w:t>use</w:t>
      </w:r>
      <w:r>
        <w:t xml:space="preserve"> </w:t>
      </w:r>
      <w:r w:rsidRPr="00AA6D19">
        <w:t>keywords</w:t>
      </w:r>
      <w:r>
        <w:t xml:space="preserve"> </w:t>
      </w:r>
      <w:r w:rsidRPr="00AA6D19">
        <w:t>where</w:t>
      </w:r>
      <w:r>
        <w:t xml:space="preserve"> </w:t>
      </w:r>
      <w:r w:rsidRPr="00AA6D19">
        <w:t>they</w:t>
      </w:r>
      <w:r>
        <w:t xml:space="preserve"> </w:t>
      </w:r>
      <w:r w:rsidRPr="00AA6D19">
        <w:t>wouldn’t</w:t>
      </w:r>
      <w:r>
        <w:t xml:space="preserve"> </w:t>
      </w:r>
      <w:r w:rsidRPr="00AA6D19">
        <w:t>normally</w:t>
      </w:r>
      <w:r>
        <w:t xml:space="preserve"> </w:t>
      </w:r>
      <w:r w:rsidRPr="00AA6D19">
        <w:t>be</w:t>
      </w:r>
      <w:r>
        <w:t xml:space="preserve"> </w:t>
      </w:r>
      <w:r w:rsidRPr="00AA6D19">
        <w:t>allowed.</w:t>
      </w:r>
      <w:r>
        <w:t xml:space="preserve"> </w:t>
      </w:r>
      <w:r w:rsidRPr="00AA6D19">
        <w:t>You</w:t>
      </w:r>
      <w:r>
        <w:t xml:space="preserve"> </w:t>
      </w:r>
      <w:r w:rsidRPr="00AA6D19">
        <w:t>use</w:t>
      </w:r>
      <w:r>
        <w:t xml:space="preserve"> </w:t>
      </w:r>
      <w:r w:rsidRPr="00AA6D19">
        <w:t>a</w:t>
      </w:r>
      <w:r>
        <w:t xml:space="preserve"> </w:t>
      </w:r>
      <w:r w:rsidRPr="00AA6D19">
        <w:t>raw</w:t>
      </w:r>
      <w:r>
        <w:t xml:space="preserve"> </w:t>
      </w:r>
      <w:r w:rsidRPr="00AA6D19">
        <w:t>identifier</w:t>
      </w:r>
      <w:r>
        <w:t xml:space="preserve"> </w:t>
      </w:r>
      <w:r w:rsidRPr="00AA6D19">
        <w:t>by</w:t>
      </w:r>
      <w:r>
        <w:t xml:space="preserve"> </w:t>
      </w:r>
      <w:r w:rsidRPr="00AA6D19">
        <w:t>prefixing</w:t>
      </w:r>
      <w:r>
        <w:t xml:space="preserve"> </w:t>
      </w:r>
      <w:r w:rsidRPr="00AA6D19">
        <w:t>a</w:t>
      </w:r>
      <w:r>
        <w:t xml:space="preserve"> </w:t>
      </w:r>
      <w:r w:rsidRPr="00AA6D19">
        <w:t>keyword</w:t>
      </w:r>
      <w:r>
        <w:t xml:space="preserve"> </w:t>
      </w:r>
      <w:r w:rsidRPr="00AA6D19">
        <w:t>with</w:t>
      </w:r>
      <w:r>
        <w:t xml:space="preserve"> </w:t>
      </w:r>
      <w:r w:rsidRPr="00E25C29">
        <w:rPr>
          <w:rStyle w:val="Literal"/>
        </w:rPr>
        <w:t>r#</w:t>
      </w:r>
      <w:r w:rsidRPr="00AA6D19">
        <w:rPr>
          <w:lang w:eastAsia="en-GB"/>
        </w:rPr>
        <w:t>.</w:t>
      </w:r>
    </w:p>
    <w:p w14:paraId="395DD56E" w14:textId="77777777" w:rsidR="00240FFC" w:rsidRPr="00AA6D19" w:rsidRDefault="00240FFC" w:rsidP="00240FFC">
      <w:pPr>
        <w:pStyle w:val="Body"/>
        <w:rPr>
          <w:lang w:eastAsia="en-GB"/>
        </w:rPr>
      </w:pP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example,</w:t>
      </w:r>
      <w:r>
        <w:rPr>
          <w:lang w:eastAsia="en-GB"/>
        </w:rPr>
        <w:t xml:space="preserve"> </w:t>
      </w:r>
      <w:r w:rsidRPr="00E25C29">
        <w:rPr>
          <w:rStyle w:val="Literal"/>
        </w:rPr>
        <w:t>match</w:t>
      </w:r>
      <w:r>
        <w:t xml:space="preserve"> </w:t>
      </w:r>
      <w:r w:rsidRPr="00AA6D19">
        <w:t>is</w:t>
      </w:r>
      <w:r>
        <w:t xml:space="preserve"> </w:t>
      </w:r>
      <w:r w:rsidRPr="00AA6D19">
        <w:t>a</w:t>
      </w:r>
      <w:r>
        <w:t xml:space="preserve"> </w:t>
      </w:r>
      <w:r w:rsidRPr="00AA6D19">
        <w:t>keyword.</w:t>
      </w:r>
      <w:r>
        <w:t xml:space="preserve"> </w:t>
      </w:r>
      <w:r w:rsidRPr="00AA6D19">
        <w:t>If</w:t>
      </w:r>
      <w:r>
        <w:t xml:space="preserve"> </w:t>
      </w:r>
      <w:r w:rsidRPr="00AA6D19">
        <w:t>you</w:t>
      </w:r>
      <w:r>
        <w:t xml:space="preserve"> </w:t>
      </w:r>
      <w:r w:rsidRPr="00AA6D19">
        <w:t>try</w:t>
      </w:r>
      <w:r>
        <w:t xml:space="preserve"> </w:t>
      </w:r>
      <w:r w:rsidRPr="00AA6D19">
        <w:t>to</w:t>
      </w:r>
      <w:r>
        <w:t xml:space="preserve"> </w:t>
      </w:r>
      <w:r w:rsidRPr="00AA6D19">
        <w:t>compile</w:t>
      </w:r>
      <w:r>
        <w:t xml:space="preserve"> </w:t>
      </w:r>
      <w:r w:rsidRPr="00AA6D19">
        <w:t>the</w:t>
      </w:r>
      <w:r>
        <w:t xml:space="preserve"> </w:t>
      </w:r>
      <w:r w:rsidRPr="00AA6D19">
        <w:t>following</w:t>
      </w:r>
      <w:r>
        <w:t xml:space="preserve"> </w:t>
      </w:r>
      <w:r w:rsidRPr="00AA6D19">
        <w:t>function</w:t>
      </w:r>
      <w:r>
        <w:t xml:space="preserve"> </w:t>
      </w:r>
      <w:r w:rsidRPr="00AA6D19">
        <w:t>that</w:t>
      </w:r>
      <w:r>
        <w:t xml:space="preserve"> </w:t>
      </w:r>
      <w:r w:rsidRPr="00AA6D19">
        <w:t>uses</w:t>
      </w:r>
      <w:r>
        <w:t xml:space="preserve"> </w:t>
      </w:r>
      <w:r w:rsidRPr="00E25C29">
        <w:rPr>
          <w:rStyle w:val="Literal"/>
        </w:rPr>
        <w:t>match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name:</w:t>
      </w:r>
    </w:p>
    <w:p w14:paraId="5FD1B9DF" w14:textId="77777777" w:rsidR="00240FFC" w:rsidRPr="00AA6D19" w:rsidRDefault="00240FFC" w:rsidP="00240FFC">
      <w:pPr>
        <w:pStyle w:val="CodeLabel"/>
        <w:rPr>
          <w:lang w:eastAsia="en-GB"/>
        </w:rPr>
      </w:pPr>
      <w:r w:rsidRPr="00AA6D19">
        <w:rPr>
          <w:lang w:eastAsia="en-GB"/>
        </w:rPr>
        <w:t>src/main.rs</w:t>
      </w:r>
    </w:p>
    <w:p w14:paraId="0BD482D8" w14:textId="77777777" w:rsidR="00240FFC" w:rsidRPr="00AA6D19" w:rsidRDefault="00240FFC" w:rsidP="00240FFC">
      <w:pPr>
        <w:pStyle w:val="Code"/>
      </w:pPr>
      <w:r w:rsidRPr="00AA6D19">
        <w:t>fn</w:t>
      </w:r>
      <w:r>
        <w:t xml:space="preserve"> </w:t>
      </w:r>
      <w:r w:rsidRPr="00AA6D19">
        <w:t>match(needle:</w:t>
      </w:r>
      <w:r>
        <w:t xml:space="preserve"> </w:t>
      </w:r>
      <w:r w:rsidRPr="00AA6D19">
        <w:t>&amp;str,</w:t>
      </w:r>
      <w:r>
        <w:t xml:space="preserve"> </w:t>
      </w:r>
      <w:r w:rsidRPr="00AA6D19">
        <w:t>haystack:</w:t>
      </w:r>
      <w:r>
        <w:t xml:space="preserve"> </w:t>
      </w:r>
      <w:r w:rsidRPr="00AA6D19">
        <w:t>&amp;str)</w:t>
      </w:r>
      <w:r>
        <w:t xml:space="preserve"> </w:t>
      </w:r>
      <w:r w:rsidRPr="00AA6D19">
        <w:t>-&gt;</w:t>
      </w:r>
      <w:r>
        <w:t xml:space="preserve"> </w:t>
      </w:r>
      <w:r w:rsidRPr="00AA6D19">
        <w:t>bool</w:t>
      </w:r>
      <w:r>
        <w:t xml:space="preserve"> </w:t>
      </w:r>
      <w:r w:rsidRPr="00AA6D19">
        <w:t>{</w:t>
      </w:r>
    </w:p>
    <w:p w14:paraId="72AC6258" w14:textId="77777777" w:rsidR="00240FFC" w:rsidRPr="00AA6D19" w:rsidRDefault="00240FFC" w:rsidP="00240FFC">
      <w:pPr>
        <w:pStyle w:val="Code"/>
      </w:pPr>
      <w:r>
        <w:t xml:space="preserve">    </w:t>
      </w:r>
      <w:r w:rsidRPr="00AA6D19">
        <w:t>haystack.contains(needle)</w:t>
      </w:r>
    </w:p>
    <w:p w14:paraId="5A45CDEB" w14:textId="77777777" w:rsidR="00240FFC" w:rsidRPr="00AA6D19" w:rsidRDefault="00240FFC" w:rsidP="00240FFC">
      <w:pPr>
        <w:pStyle w:val="Code"/>
      </w:pPr>
      <w:r w:rsidRPr="00AA6D19">
        <w:t>}</w:t>
      </w:r>
    </w:p>
    <w:p w14:paraId="42F98544" w14:textId="77777777" w:rsidR="00240FFC" w:rsidRPr="00AA6D19" w:rsidRDefault="00240FFC">
      <w:pPr>
        <w:pStyle w:val="BodyContinued"/>
        <w:rPr>
          <w:lang w:eastAsia="en-GB"/>
        </w:rPr>
        <w:pPrChange w:id="19" w:author="Audrey Doyle" w:date="2022-08-07T14:32:00Z">
          <w:pPr>
            <w:pStyle w:val="Body"/>
          </w:pPr>
        </w:pPrChange>
      </w:pPr>
      <w:r w:rsidRPr="00AA6D19">
        <w:rPr>
          <w:lang w:eastAsia="en-GB"/>
        </w:rPr>
        <w:t>you’ll</w:t>
      </w:r>
      <w:r>
        <w:rPr>
          <w:lang w:eastAsia="en-GB"/>
        </w:rPr>
        <w:t xml:space="preserve"> </w:t>
      </w:r>
      <w:r w:rsidRPr="00AA6D19">
        <w:rPr>
          <w:lang w:eastAsia="en-GB"/>
        </w:rPr>
        <w:t>get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error:</w:t>
      </w:r>
    </w:p>
    <w:p w14:paraId="797A53D2" w14:textId="77777777" w:rsidR="00240FFC" w:rsidRPr="00AA6D19" w:rsidRDefault="00240FFC" w:rsidP="00240FFC">
      <w:pPr>
        <w:pStyle w:val="Code"/>
      </w:pPr>
      <w:r w:rsidRPr="00AA6D19">
        <w:t>error:</w:t>
      </w:r>
      <w:r>
        <w:t xml:space="preserve"> </w:t>
      </w:r>
      <w:r w:rsidRPr="00AA6D19">
        <w:t>expected</w:t>
      </w:r>
      <w:r>
        <w:t xml:space="preserve"> </w:t>
      </w:r>
      <w:r w:rsidRPr="00AA6D19">
        <w:t>identifier,</w:t>
      </w:r>
      <w:r>
        <w:t xml:space="preserve"> </w:t>
      </w:r>
      <w:r w:rsidRPr="00AA6D19">
        <w:t>found</w:t>
      </w:r>
      <w:r>
        <w:t xml:space="preserve"> </w:t>
      </w:r>
      <w:r w:rsidRPr="00AA6D19">
        <w:t>keyword</w:t>
      </w:r>
      <w:r>
        <w:t xml:space="preserve"> </w:t>
      </w:r>
      <w:r w:rsidRPr="00AA6D19">
        <w:t>`match`</w:t>
      </w:r>
    </w:p>
    <w:p w14:paraId="64EEA27D" w14:textId="77777777" w:rsidR="00240FFC" w:rsidRPr="00AA6D19" w:rsidRDefault="00240FFC" w:rsidP="00240FFC">
      <w:pPr>
        <w:pStyle w:val="Code"/>
      </w:pPr>
      <w:r>
        <w:t xml:space="preserve"> </w:t>
      </w:r>
      <w:r w:rsidRPr="00AA6D19">
        <w:t>--&gt;</w:t>
      </w:r>
      <w:r>
        <w:t xml:space="preserve"> </w:t>
      </w:r>
      <w:r w:rsidRPr="00AA6D19">
        <w:t>src/main.rs:4:4</w:t>
      </w:r>
    </w:p>
    <w:p w14:paraId="31DC7159" w14:textId="77777777" w:rsidR="00240FFC" w:rsidRPr="00AA6D19" w:rsidRDefault="00240FFC" w:rsidP="00240FFC">
      <w:pPr>
        <w:pStyle w:val="Code"/>
      </w:pPr>
      <w:r>
        <w:t xml:space="preserve">  </w:t>
      </w:r>
      <w:r w:rsidRPr="00AA6D19">
        <w:t>|</w:t>
      </w:r>
    </w:p>
    <w:p w14:paraId="70F5384C" w14:textId="77777777" w:rsidR="00240FFC" w:rsidRPr="00AA6D19" w:rsidRDefault="00240FFC" w:rsidP="00240FFC">
      <w:pPr>
        <w:pStyle w:val="Code"/>
      </w:pPr>
      <w:r w:rsidRPr="00AA6D19">
        <w:lastRenderedPageBreak/>
        <w:t>4</w:t>
      </w:r>
      <w:r>
        <w:t xml:space="preserve"> </w:t>
      </w:r>
      <w:r w:rsidRPr="00AA6D19">
        <w:t>|</w:t>
      </w:r>
      <w:r>
        <w:t xml:space="preserve"> </w:t>
      </w:r>
      <w:r w:rsidRPr="00AA6D19">
        <w:t>fn</w:t>
      </w:r>
      <w:r>
        <w:t xml:space="preserve"> </w:t>
      </w:r>
      <w:r w:rsidRPr="00AA6D19">
        <w:t>match(needle:</w:t>
      </w:r>
      <w:r>
        <w:t xml:space="preserve"> </w:t>
      </w:r>
      <w:r w:rsidRPr="00AA6D19">
        <w:t>&amp;str,</w:t>
      </w:r>
      <w:r>
        <w:t xml:space="preserve"> </w:t>
      </w:r>
      <w:r w:rsidRPr="00AA6D19">
        <w:t>haystack:</w:t>
      </w:r>
      <w:r>
        <w:t xml:space="preserve"> </w:t>
      </w:r>
      <w:r w:rsidRPr="00AA6D19">
        <w:t>&amp;str)</w:t>
      </w:r>
      <w:r>
        <w:t xml:space="preserve"> </w:t>
      </w:r>
      <w:r w:rsidRPr="00AA6D19">
        <w:t>-&gt;</w:t>
      </w:r>
      <w:r>
        <w:t xml:space="preserve"> </w:t>
      </w:r>
      <w:r w:rsidRPr="00AA6D19">
        <w:t>bool</w:t>
      </w:r>
      <w:r>
        <w:t xml:space="preserve"> </w:t>
      </w:r>
      <w:r w:rsidRPr="00AA6D19">
        <w:t>{</w:t>
      </w:r>
    </w:p>
    <w:p w14:paraId="0A7DBB11" w14:textId="77777777" w:rsidR="00240FFC" w:rsidRPr="00AA6D19" w:rsidRDefault="00240FFC" w:rsidP="00240FFC">
      <w:pPr>
        <w:pStyle w:val="Code"/>
      </w:pPr>
      <w:r>
        <w:t xml:space="preserve">  </w:t>
      </w:r>
      <w:r w:rsidRPr="00AA6D19">
        <w:t>|</w:t>
      </w:r>
      <w:r>
        <w:t xml:space="preserve">    </w:t>
      </w:r>
      <w:r w:rsidRPr="00AA6D19">
        <w:t>^^^^^</w:t>
      </w:r>
      <w:r>
        <w:t xml:space="preserve"> </w:t>
      </w:r>
      <w:r w:rsidRPr="00AA6D19">
        <w:t>expected</w:t>
      </w:r>
      <w:r>
        <w:t xml:space="preserve"> </w:t>
      </w:r>
      <w:r w:rsidRPr="00AA6D19">
        <w:t>identifier,</w:t>
      </w:r>
      <w:r>
        <w:t xml:space="preserve"> </w:t>
      </w:r>
      <w:r w:rsidRPr="00AA6D19">
        <w:t>found</w:t>
      </w:r>
      <w:r>
        <w:t xml:space="preserve"> </w:t>
      </w:r>
      <w:r w:rsidRPr="00AA6D19">
        <w:t>keyword</w:t>
      </w:r>
    </w:p>
    <w:p w14:paraId="147E2D9B" w14:textId="77777777" w:rsidR="00240FFC" w:rsidRPr="00AA6D19" w:rsidRDefault="00240FFC" w:rsidP="00240FFC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AA6D19">
        <w:t>error</w:t>
      </w:r>
      <w:r>
        <w:t xml:space="preserve"> </w:t>
      </w:r>
      <w:r w:rsidRPr="00AA6D19">
        <w:t>shows</w:t>
      </w:r>
      <w:r>
        <w:t xml:space="preserve"> </w:t>
      </w:r>
      <w:r w:rsidRPr="00AA6D19">
        <w:t>that</w:t>
      </w:r>
      <w:r>
        <w:t xml:space="preserve"> </w:t>
      </w:r>
      <w:r w:rsidRPr="00AA6D19">
        <w:t>you</w:t>
      </w:r>
      <w:r>
        <w:t xml:space="preserve"> </w:t>
      </w:r>
      <w:r w:rsidRPr="00AA6D19">
        <w:t>can’t</w:t>
      </w:r>
      <w:r>
        <w:t xml:space="preserve"> </w:t>
      </w:r>
      <w:r w:rsidRPr="00AA6D19">
        <w:t>use</w:t>
      </w:r>
      <w:r>
        <w:t xml:space="preserve"> </w:t>
      </w:r>
      <w:r w:rsidRPr="00AA6D19">
        <w:t>the</w:t>
      </w:r>
      <w:r>
        <w:t xml:space="preserve"> </w:t>
      </w:r>
      <w:r w:rsidRPr="00AA6D19">
        <w:t>keyword</w:t>
      </w:r>
      <w:r>
        <w:t xml:space="preserve"> </w:t>
      </w:r>
      <w:r w:rsidRPr="00E25C29">
        <w:rPr>
          <w:rStyle w:val="Literal"/>
        </w:rPr>
        <w:t>match</w:t>
      </w:r>
      <w:r>
        <w:t xml:space="preserve"> </w:t>
      </w:r>
      <w:r w:rsidRPr="00AA6D19">
        <w:t>as</w:t>
      </w:r>
      <w:r>
        <w:t xml:space="preserve"> </w:t>
      </w:r>
      <w:r w:rsidRPr="00AA6D19">
        <w:t>the</w:t>
      </w:r>
      <w:r>
        <w:t xml:space="preserve"> </w:t>
      </w:r>
      <w:r w:rsidRPr="00AA6D19">
        <w:t>function</w:t>
      </w:r>
      <w:r>
        <w:t xml:space="preserve"> </w:t>
      </w:r>
      <w:r w:rsidRPr="00AA6D19">
        <w:t>identifier.</w:t>
      </w:r>
      <w:r>
        <w:t xml:space="preserve"> </w:t>
      </w:r>
      <w:r w:rsidRPr="00AA6D19">
        <w:t>To</w:t>
      </w:r>
      <w:r>
        <w:t xml:space="preserve"> </w:t>
      </w:r>
      <w:r w:rsidRPr="00AA6D19">
        <w:t>use</w:t>
      </w:r>
      <w:r>
        <w:t xml:space="preserve"> </w:t>
      </w:r>
      <w:r w:rsidRPr="00E25C29">
        <w:rPr>
          <w:rStyle w:val="Literal"/>
        </w:rPr>
        <w:t>match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name,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need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raw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</w:t>
      </w:r>
      <w:r>
        <w:rPr>
          <w:lang w:eastAsia="en-GB"/>
        </w:rPr>
        <w:t xml:space="preserve"> </w:t>
      </w:r>
      <w:r w:rsidRPr="00AA6D19">
        <w:rPr>
          <w:lang w:eastAsia="en-GB"/>
        </w:rPr>
        <w:t>syntax,</w:t>
      </w:r>
      <w:r>
        <w:rPr>
          <w:lang w:eastAsia="en-GB"/>
        </w:rPr>
        <w:t xml:space="preserve"> </w:t>
      </w:r>
      <w:r w:rsidRPr="00AA6D19">
        <w:rPr>
          <w:lang w:eastAsia="en-GB"/>
        </w:rPr>
        <w:t>like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this:</w:t>
      </w:r>
    </w:p>
    <w:p w14:paraId="47A85026" w14:textId="49E403EB" w:rsidR="00240FFC" w:rsidRPr="00AA6D19" w:rsidRDefault="00240FFC" w:rsidP="00B40D58">
      <w:pPr>
        <w:pStyle w:val="CodeLabel"/>
        <w:rPr>
          <w:lang w:eastAsia="en-GB"/>
        </w:rPr>
      </w:pPr>
      <w:r w:rsidRPr="00AA6D19">
        <w:rPr>
          <w:lang w:eastAsia="en-GB"/>
        </w:rPr>
        <w:t>src/main.rs</w:t>
      </w:r>
    </w:p>
    <w:p w14:paraId="1F17AE87" w14:textId="77777777" w:rsidR="00240FFC" w:rsidRPr="00AA6D19" w:rsidRDefault="00240FFC" w:rsidP="00240FFC">
      <w:pPr>
        <w:pStyle w:val="Code"/>
      </w:pPr>
      <w:r w:rsidRPr="00AA6D19">
        <w:t>fn</w:t>
      </w:r>
      <w:r>
        <w:t xml:space="preserve"> </w:t>
      </w:r>
      <w:r w:rsidRPr="00AA6D19">
        <w:t>r#match(needle:</w:t>
      </w:r>
      <w:r>
        <w:t xml:space="preserve"> </w:t>
      </w:r>
      <w:r w:rsidRPr="00AA6D19">
        <w:t>&amp;str,</w:t>
      </w:r>
      <w:r>
        <w:t xml:space="preserve"> </w:t>
      </w:r>
      <w:r w:rsidRPr="00AA6D19">
        <w:t>haystack:</w:t>
      </w:r>
      <w:r>
        <w:t xml:space="preserve"> </w:t>
      </w:r>
      <w:r w:rsidRPr="00AA6D19">
        <w:t>&amp;str)</w:t>
      </w:r>
      <w:r>
        <w:t xml:space="preserve"> </w:t>
      </w:r>
      <w:r w:rsidRPr="00AA6D19">
        <w:t>-&gt;</w:t>
      </w:r>
      <w:r>
        <w:t xml:space="preserve"> </w:t>
      </w:r>
      <w:r w:rsidRPr="00AA6D19">
        <w:t>bool</w:t>
      </w:r>
      <w:r>
        <w:t xml:space="preserve"> </w:t>
      </w:r>
      <w:r w:rsidRPr="00AA6D19">
        <w:t>{</w:t>
      </w:r>
    </w:p>
    <w:p w14:paraId="6A8F3A05" w14:textId="77777777" w:rsidR="00240FFC" w:rsidRPr="00AA6D19" w:rsidRDefault="00240FFC" w:rsidP="00240FFC">
      <w:pPr>
        <w:pStyle w:val="Code"/>
      </w:pPr>
      <w:r>
        <w:t xml:space="preserve">    </w:t>
      </w:r>
      <w:r w:rsidRPr="00AA6D19">
        <w:t>haystack.contains(needle)</w:t>
      </w:r>
    </w:p>
    <w:p w14:paraId="13B1CEE0" w14:textId="77777777" w:rsidR="00240FFC" w:rsidRPr="00AA6D19" w:rsidRDefault="00240FFC" w:rsidP="00240FFC">
      <w:pPr>
        <w:pStyle w:val="Code"/>
      </w:pPr>
      <w:r w:rsidRPr="00AA6D19">
        <w:t>}</w:t>
      </w:r>
    </w:p>
    <w:p w14:paraId="275A20EC" w14:textId="77777777" w:rsidR="00240FFC" w:rsidRPr="00AA6D19" w:rsidRDefault="00240FFC" w:rsidP="00240FFC">
      <w:pPr>
        <w:pStyle w:val="Code"/>
      </w:pPr>
    </w:p>
    <w:p w14:paraId="47ADC464" w14:textId="77777777" w:rsidR="00240FFC" w:rsidRPr="00AA6D19" w:rsidRDefault="00240FFC" w:rsidP="00240FFC">
      <w:pPr>
        <w:pStyle w:val="Code"/>
      </w:pPr>
      <w:r w:rsidRPr="00AA6D19">
        <w:t>fn</w:t>
      </w:r>
      <w:r>
        <w:t xml:space="preserve"> </w:t>
      </w:r>
      <w:r w:rsidRPr="00AA6D19">
        <w:t>main()</w:t>
      </w:r>
      <w:r>
        <w:t xml:space="preserve"> </w:t>
      </w:r>
      <w:r w:rsidRPr="00AA6D19">
        <w:t>{</w:t>
      </w:r>
    </w:p>
    <w:p w14:paraId="7054152E" w14:textId="77777777" w:rsidR="00240FFC" w:rsidRPr="00AA6D19" w:rsidRDefault="00240FFC" w:rsidP="00240FFC">
      <w:pPr>
        <w:pStyle w:val="Code"/>
      </w:pPr>
      <w:r>
        <w:t xml:space="preserve">    </w:t>
      </w:r>
      <w:r w:rsidRPr="00AA6D19">
        <w:t>assert!(r#match("foo",</w:t>
      </w:r>
      <w:r>
        <w:t xml:space="preserve"> </w:t>
      </w:r>
      <w:r w:rsidRPr="00AA6D19">
        <w:t>"foobar"));</w:t>
      </w:r>
    </w:p>
    <w:p w14:paraId="64BD7248" w14:textId="77777777" w:rsidR="00240FFC" w:rsidRPr="00AA6D19" w:rsidRDefault="00240FFC" w:rsidP="00240FFC">
      <w:pPr>
        <w:pStyle w:val="Code"/>
      </w:pPr>
      <w:r w:rsidRPr="00AA6D19">
        <w:t>}</w:t>
      </w:r>
    </w:p>
    <w:p w14:paraId="52D615A3" w14:textId="77777777" w:rsidR="00240FFC" w:rsidRPr="00AA6D19" w:rsidRDefault="00240FFC" w:rsidP="00240FFC">
      <w:pPr>
        <w:pStyle w:val="Body"/>
        <w:rPr>
          <w:lang w:eastAsia="en-GB"/>
        </w:rPr>
      </w:pPr>
      <w:r w:rsidRPr="00AA6D19">
        <w:t>This</w:t>
      </w:r>
      <w:r>
        <w:t xml:space="preserve"> </w:t>
      </w:r>
      <w:r w:rsidRPr="00AA6D19">
        <w:t>code</w:t>
      </w:r>
      <w:r>
        <w:t xml:space="preserve"> </w:t>
      </w:r>
      <w:r w:rsidRPr="00AA6D19">
        <w:t>will</w:t>
      </w:r>
      <w:r>
        <w:t xml:space="preserve"> </w:t>
      </w:r>
      <w:r w:rsidRPr="00AA6D19">
        <w:t>compile</w:t>
      </w:r>
      <w:r>
        <w:t xml:space="preserve"> </w:t>
      </w:r>
      <w:r w:rsidRPr="00AA6D19">
        <w:t>without</w:t>
      </w:r>
      <w:r>
        <w:t xml:space="preserve"> </w:t>
      </w:r>
      <w:r w:rsidRPr="00AA6D19">
        <w:t>any</w:t>
      </w:r>
      <w:r>
        <w:t xml:space="preserve"> </w:t>
      </w:r>
      <w:r w:rsidRPr="00AA6D19">
        <w:t>errors.</w:t>
      </w:r>
      <w:r>
        <w:t xml:space="preserve"> </w:t>
      </w:r>
      <w:r w:rsidRPr="00AA6D19">
        <w:t>Note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r#</w:t>
      </w:r>
      <w:r>
        <w:t xml:space="preserve"> </w:t>
      </w:r>
      <w:r w:rsidRPr="00AA6D19">
        <w:t>prefix</w:t>
      </w:r>
      <w:r>
        <w:t xml:space="preserve"> </w:t>
      </w:r>
      <w:r w:rsidRPr="00AA6D19">
        <w:t>on</w:t>
      </w:r>
      <w:r>
        <w:t xml:space="preserve"> </w:t>
      </w:r>
      <w:r w:rsidRPr="00AA6D19">
        <w:t>the</w:t>
      </w:r>
      <w:r>
        <w:t xml:space="preserve"> </w:t>
      </w:r>
      <w:r w:rsidRPr="00AA6D19">
        <w:t>function</w:t>
      </w:r>
      <w:r>
        <w:t xml:space="preserve"> </w:t>
      </w:r>
      <w:r w:rsidRPr="00AA6D19">
        <w:t>name</w:t>
      </w:r>
      <w:r>
        <w:t xml:space="preserve"> </w:t>
      </w:r>
      <w:r w:rsidRPr="00AA6D19">
        <w:t>in</w:t>
      </w:r>
      <w:r>
        <w:t xml:space="preserve"> </w:t>
      </w:r>
      <w:r w:rsidRPr="00AA6D19">
        <w:t>its</w:t>
      </w:r>
      <w:r>
        <w:t xml:space="preserve"> </w:t>
      </w:r>
      <w:r w:rsidRPr="00AA6D19">
        <w:t>definition</w:t>
      </w:r>
      <w:r>
        <w:t xml:space="preserve"> </w:t>
      </w:r>
      <w:r w:rsidRPr="00AA6D19">
        <w:t>as</w:t>
      </w:r>
      <w:r>
        <w:t xml:space="preserve"> </w:t>
      </w:r>
      <w:r w:rsidRPr="00AA6D19">
        <w:t>well</w:t>
      </w:r>
      <w:r>
        <w:t xml:space="preserve"> </w:t>
      </w:r>
      <w:r w:rsidRPr="00AA6D19">
        <w:t>as</w:t>
      </w:r>
      <w:r>
        <w:t xml:space="preserve"> </w:t>
      </w:r>
      <w:r w:rsidRPr="00AA6D19">
        <w:t>where</w:t>
      </w:r>
      <w:r>
        <w:t xml:space="preserve"> </w:t>
      </w:r>
      <w:r w:rsidRPr="00AA6D19">
        <w:t>the</w:t>
      </w:r>
      <w:r>
        <w:t xml:space="preserve"> </w:t>
      </w:r>
      <w:r w:rsidRPr="00AA6D19">
        <w:t>function</w:t>
      </w:r>
      <w:r>
        <w:t xml:space="preserve"> </w:t>
      </w:r>
      <w:r w:rsidRPr="00AA6D19">
        <w:t>is</w:t>
      </w:r>
      <w:r>
        <w:t xml:space="preserve"> </w:t>
      </w:r>
      <w:r w:rsidRPr="00AA6D19">
        <w:t>called</w:t>
      </w:r>
      <w:r>
        <w:t xml:space="preserve"> </w:t>
      </w:r>
      <w:r w:rsidRPr="00AA6D19">
        <w:t>in</w:t>
      </w:r>
      <w:r>
        <w:t xml:space="preserve"> </w:t>
      </w:r>
      <w:r w:rsidRPr="00E25C29">
        <w:rPr>
          <w:rStyle w:val="Literal"/>
        </w:rPr>
        <w:t>main</w:t>
      </w:r>
      <w:r w:rsidRPr="00AA6D19">
        <w:rPr>
          <w:lang w:eastAsia="en-GB"/>
        </w:rPr>
        <w:t>.</w:t>
      </w:r>
    </w:p>
    <w:p w14:paraId="7A08F41D" w14:textId="218E84B9" w:rsidR="00240FFC" w:rsidRPr="00AA6D19" w:rsidDel="00C26D06" w:rsidRDefault="00240FFC" w:rsidP="00240FFC">
      <w:pPr>
        <w:pStyle w:val="Body"/>
        <w:rPr>
          <w:del w:id="20" w:author="Carol Nichols" w:date="2022-08-29T20:09:00Z"/>
          <w:lang w:eastAsia="en-GB"/>
        </w:rPr>
      </w:pPr>
      <w:r w:rsidRPr="00AA6D19">
        <w:rPr>
          <w:lang w:eastAsia="en-GB"/>
        </w:rPr>
        <w:t>Raw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allow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word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choose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identifier,</w:t>
      </w:r>
      <w:r>
        <w:rPr>
          <w:lang w:eastAsia="en-GB"/>
        </w:rPr>
        <w:t xml:space="preserve"> </w:t>
      </w:r>
      <w:r w:rsidRPr="00AA6D19">
        <w:rPr>
          <w:lang w:eastAsia="en-GB"/>
        </w:rPr>
        <w:t>even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word</w:t>
      </w:r>
      <w:r>
        <w:rPr>
          <w:lang w:eastAsia="en-GB"/>
        </w:rPr>
        <w:t xml:space="preserve"> </w:t>
      </w:r>
      <w:r w:rsidRPr="00AA6D19">
        <w:rPr>
          <w:lang w:eastAsia="en-GB"/>
        </w:rPr>
        <w:t>happens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reserved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gives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</w:t>
      </w:r>
      <w:r>
        <w:rPr>
          <w:lang w:eastAsia="en-GB"/>
        </w:rPr>
        <w:t xml:space="preserve"> </w:t>
      </w:r>
      <w:r w:rsidRPr="00AA6D19">
        <w:rPr>
          <w:lang w:eastAsia="en-GB"/>
        </w:rPr>
        <w:t>more</w:t>
      </w:r>
      <w:r>
        <w:rPr>
          <w:lang w:eastAsia="en-GB"/>
        </w:rPr>
        <w:t xml:space="preserve"> </w:t>
      </w:r>
      <w:r w:rsidRPr="00AA6D19">
        <w:rPr>
          <w:lang w:eastAsia="en-GB"/>
        </w:rPr>
        <w:t>freedom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choose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</w:t>
      </w:r>
      <w:r>
        <w:rPr>
          <w:lang w:eastAsia="en-GB"/>
        </w:rPr>
        <w:t xml:space="preserve"> </w:t>
      </w:r>
      <w:r w:rsidRPr="00AA6D19">
        <w:rPr>
          <w:lang w:eastAsia="en-GB"/>
        </w:rPr>
        <w:t>names,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well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lets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integrate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programs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written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language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these</w:t>
      </w:r>
      <w:r>
        <w:rPr>
          <w:lang w:eastAsia="en-GB"/>
        </w:rPr>
        <w:t xml:space="preserve"> </w:t>
      </w:r>
      <w:r w:rsidRPr="00AA6D19">
        <w:rPr>
          <w:lang w:eastAsia="en-GB"/>
        </w:rPr>
        <w:t>words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keywords.</w:t>
      </w:r>
      <w:r>
        <w:rPr>
          <w:lang w:eastAsia="en-GB"/>
        </w:rPr>
        <w:t xml:space="preserve"> </w:t>
      </w:r>
      <w:ins w:id="21" w:author="Carol Nichols" w:date="2022-08-29T20:55:00Z">
        <w:r w:rsidR="00E801FD">
          <w:rPr>
            <w:lang w:eastAsia="en-GB"/>
          </w:rPr>
          <w:fldChar w:fldCharType="begin"/>
        </w:r>
        <w:r w:rsidR="00E801FD">
          <w:instrText xml:space="preserve"> XE "</w:instrText>
        </w:r>
      </w:ins>
      <w:ins w:id="22" w:author="Carol Nichols" w:date="2022-08-29T20:54:00Z">
        <w:r w:rsidR="00E801FD" w:rsidRPr="00E801FD">
          <w:instrText>editions startRange</w:instrText>
        </w:r>
      </w:ins>
      <w:ins w:id="23" w:author="Carol Nichols" w:date="2022-08-29T20:55:00Z">
        <w:r w:rsidR="00E801FD">
          <w:instrText xml:space="preserve">" </w:instrText>
        </w:r>
        <w:r w:rsidR="00E801FD">
          <w:rPr>
            <w:lang w:eastAsia="en-GB"/>
          </w:rPr>
          <w:fldChar w:fldCharType="end"/>
        </w:r>
      </w:ins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addition,</w:t>
      </w:r>
      <w:r>
        <w:rPr>
          <w:lang w:eastAsia="en-GB"/>
        </w:rPr>
        <w:t xml:space="preserve"> </w:t>
      </w:r>
      <w:r w:rsidRPr="00AA6D19">
        <w:rPr>
          <w:lang w:eastAsia="en-GB"/>
        </w:rPr>
        <w:t>raw</w:t>
      </w:r>
      <w:r>
        <w:rPr>
          <w:lang w:eastAsia="en-GB"/>
        </w:rPr>
        <w:t xml:space="preserve"> </w:t>
      </w:r>
      <w:r w:rsidRPr="00AA6D19">
        <w:rPr>
          <w:lang w:eastAsia="en-GB"/>
        </w:rPr>
        <w:t>identifiers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allow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written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different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Rust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than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crate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uses.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example,</w:t>
      </w:r>
      <w:r>
        <w:rPr>
          <w:lang w:eastAsia="en-GB"/>
        </w:rPr>
        <w:t xml:space="preserve"> </w:t>
      </w:r>
      <w:r w:rsidRPr="00E25C29">
        <w:rPr>
          <w:rStyle w:val="Literal"/>
        </w:rPr>
        <w:t>try</w:t>
      </w:r>
      <w:r>
        <w:t xml:space="preserve"> </w:t>
      </w:r>
      <w:r w:rsidRPr="00AA6D19">
        <w:t>isn’t</w:t>
      </w:r>
      <w:r>
        <w:t xml:space="preserve"> </w:t>
      </w:r>
      <w:r w:rsidRPr="00AA6D19">
        <w:t>a</w:t>
      </w:r>
      <w:r>
        <w:t xml:space="preserve"> </w:t>
      </w:r>
      <w:r w:rsidRPr="00AA6D19">
        <w:t>keyword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2015</w:t>
      </w:r>
      <w:r>
        <w:t xml:space="preserve"> </w:t>
      </w:r>
      <w:r w:rsidRPr="00AA6D19">
        <w:t>edition</w:t>
      </w:r>
      <w:r>
        <w:t xml:space="preserve"> </w:t>
      </w:r>
      <w:r w:rsidRPr="00AA6D19">
        <w:t>but</w:t>
      </w:r>
      <w:r>
        <w:t xml:space="preserve"> </w:t>
      </w:r>
      <w:r w:rsidRPr="00AA6D19">
        <w:t>is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2018</w:t>
      </w:r>
      <w:r>
        <w:t xml:space="preserve"> </w:t>
      </w:r>
      <w:ins w:id="24" w:author="Carol Nichols" w:date="2022-08-29T20:08:00Z">
        <w:r w:rsidR="00C26D06">
          <w:t xml:space="preserve">and 2021 </w:t>
        </w:r>
      </w:ins>
      <w:r w:rsidRPr="00AA6D19">
        <w:t>edition</w:t>
      </w:r>
      <w:ins w:id="25" w:author="Carol Nichols" w:date="2022-08-29T20:08:00Z">
        <w:r w:rsidR="00C26D06">
          <w:t>s</w:t>
        </w:r>
      </w:ins>
      <w:r w:rsidRPr="00AA6D19">
        <w:t>.</w:t>
      </w:r>
      <w:r>
        <w:t xml:space="preserve"> </w:t>
      </w:r>
      <w:r w:rsidRPr="00AA6D19">
        <w:t>If</w:t>
      </w:r>
      <w:r>
        <w:t xml:space="preserve"> </w:t>
      </w:r>
      <w:r w:rsidRPr="00AA6D19">
        <w:t>you</w:t>
      </w:r>
      <w:r>
        <w:t xml:space="preserve"> </w:t>
      </w:r>
      <w:r w:rsidRPr="00AA6D19">
        <w:t>depend</w:t>
      </w:r>
      <w:r>
        <w:t xml:space="preserve"> </w:t>
      </w:r>
      <w:r w:rsidRPr="00AA6D19">
        <w:t>on</w:t>
      </w:r>
      <w:r>
        <w:t xml:space="preserve"> </w:t>
      </w:r>
      <w:r w:rsidRPr="00AA6D19">
        <w:t>a</w:t>
      </w:r>
      <w:r>
        <w:t xml:space="preserve"> </w:t>
      </w:r>
      <w:r w:rsidRPr="00AA6D19">
        <w:t>library</w:t>
      </w:r>
      <w:r>
        <w:t xml:space="preserve"> </w:t>
      </w:r>
      <w:r w:rsidRPr="00AA6D19">
        <w:t>that</w:t>
      </w:r>
      <w:ins w:id="26" w:author="Audrey Doyle" w:date="2022-08-07T14:33:00Z">
        <w:r w:rsidR="00DC7E30">
          <w:t xml:space="preserve"> i</w:t>
        </w:r>
      </w:ins>
      <w:del w:id="27" w:author="Audrey Doyle" w:date="2022-08-07T14:33:00Z">
        <w:r w:rsidRPr="00AA6D19" w:rsidDel="00DC7E30">
          <w:delText>’</w:delText>
        </w:r>
      </w:del>
      <w:r w:rsidRPr="00AA6D19">
        <w:t>s</w:t>
      </w:r>
      <w:r>
        <w:t xml:space="preserve"> </w:t>
      </w:r>
      <w:r w:rsidRPr="00AA6D19">
        <w:t>written</w:t>
      </w:r>
      <w:r>
        <w:t xml:space="preserve"> </w:t>
      </w:r>
      <w:r w:rsidRPr="00AA6D19">
        <w:t>using</w:t>
      </w:r>
      <w:r>
        <w:t xml:space="preserve"> </w:t>
      </w:r>
      <w:r w:rsidRPr="00AA6D19">
        <w:t>the</w:t>
      </w:r>
      <w:r>
        <w:t xml:space="preserve"> </w:t>
      </w:r>
      <w:r w:rsidRPr="00AA6D19">
        <w:t>2015</w:t>
      </w:r>
      <w:r>
        <w:t xml:space="preserve"> </w:t>
      </w:r>
      <w:r w:rsidRPr="00AA6D19">
        <w:t>edition</w:t>
      </w:r>
      <w:r>
        <w:t xml:space="preserve"> </w:t>
      </w:r>
      <w:r w:rsidRPr="00AA6D19">
        <w:t>and</w:t>
      </w:r>
      <w:r>
        <w:t xml:space="preserve"> </w:t>
      </w:r>
      <w:r w:rsidRPr="00AA6D19">
        <w:t>has</w:t>
      </w:r>
      <w:r>
        <w:t xml:space="preserve"> </w:t>
      </w:r>
      <w:r w:rsidRPr="00AA6D19">
        <w:t>a</w:t>
      </w:r>
      <w:r>
        <w:t xml:space="preserve"> </w:t>
      </w:r>
      <w:r w:rsidRPr="00E25C29">
        <w:rPr>
          <w:rStyle w:val="Literal"/>
        </w:rPr>
        <w:t>try</w:t>
      </w:r>
      <w:r>
        <w:t xml:space="preserve"> </w:t>
      </w:r>
      <w:r w:rsidRPr="00AA6D19">
        <w:t>function,</w:t>
      </w:r>
      <w:r>
        <w:t xml:space="preserve"> </w:t>
      </w:r>
      <w:r w:rsidRPr="00AA6D19">
        <w:t>you’ll</w:t>
      </w:r>
      <w:r>
        <w:t xml:space="preserve"> </w:t>
      </w:r>
      <w:r w:rsidRPr="00AA6D19">
        <w:t>need</w:t>
      </w:r>
      <w:r>
        <w:t xml:space="preserve"> </w:t>
      </w:r>
      <w:r w:rsidRPr="00AA6D19">
        <w:t>to</w:t>
      </w:r>
      <w:r>
        <w:t xml:space="preserve"> </w:t>
      </w:r>
      <w:r w:rsidRPr="00AA6D19">
        <w:t>use</w:t>
      </w:r>
      <w:r>
        <w:t xml:space="preserve"> </w:t>
      </w:r>
      <w:r w:rsidRPr="00AA6D19">
        <w:t>the</w:t>
      </w:r>
      <w:r>
        <w:t xml:space="preserve"> </w:t>
      </w:r>
      <w:r w:rsidRPr="00AA6D19">
        <w:t>raw</w:t>
      </w:r>
      <w:r>
        <w:t xml:space="preserve"> </w:t>
      </w:r>
      <w:r w:rsidRPr="00AA6D19">
        <w:t>identifier</w:t>
      </w:r>
      <w:r>
        <w:t xml:space="preserve"> </w:t>
      </w:r>
      <w:r w:rsidRPr="00AA6D19">
        <w:t>syntax,</w:t>
      </w:r>
      <w:r>
        <w:t xml:space="preserve"> </w:t>
      </w:r>
      <w:r w:rsidRPr="00E25C29">
        <w:rPr>
          <w:rStyle w:val="Literal"/>
        </w:rPr>
        <w:t>r#try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case,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function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20</w:t>
      </w:r>
      <w:ins w:id="28" w:author="Carol Nichols" w:date="2022-08-29T20:08:00Z">
        <w:r w:rsidR="00C26D06">
          <w:rPr>
            <w:lang w:eastAsia="en-GB"/>
          </w:rPr>
          <w:t>21</w:t>
        </w:r>
      </w:ins>
      <w:del w:id="29" w:author="Carol Nichols" w:date="2022-08-29T20:08:00Z">
        <w:r w:rsidRPr="00AA6D19" w:rsidDel="00C26D06">
          <w:rPr>
            <w:lang w:eastAsia="en-GB"/>
          </w:rPr>
          <w:delText>18</w:delText>
        </w:r>
      </w:del>
      <w:r>
        <w:rPr>
          <w:lang w:eastAsia="en-GB"/>
        </w:rPr>
        <w:t xml:space="preserve"> </w:t>
      </w:r>
      <w:r w:rsidRPr="00AA6D19">
        <w:rPr>
          <w:lang w:eastAsia="en-GB"/>
        </w:rPr>
        <w:t>edition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code.</w:t>
      </w:r>
      <w:r>
        <w:rPr>
          <w:lang w:eastAsia="en-GB"/>
        </w:rPr>
        <w:t xml:space="preserve"> </w:t>
      </w:r>
      <w:r w:rsidRPr="00AA6D19">
        <w:rPr>
          <w:lang w:eastAsia="en-GB"/>
        </w:rPr>
        <w:t>See</w:t>
      </w:r>
      <w:r>
        <w:rPr>
          <w:lang w:eastAsia="en-GB"/>
        </w:rPr>
        <w:t xml:space="preserve"> </w:t>
      </w:r>
      <w:r w:rsidRPr="00DC7E30">
        <w:rPr>
          <w:rStyle w:val="Xref"/>
          <w:rPrChange w:id="30" w:author="Audrey Doyle" w:date="2022-08-07T14:33:00Z">
            <w:rPr>
              <w:lang w:eastAsia="en-GB"/>
            </w:rPr>
          </w:rPrChange>
        </w:rPr>
        <w:t>Appendix 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more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information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editions.</w:t>
      </w:r>
      <w:ins w:id="31" w:author="Carol Nichols" w:date="2022-08-29T20:55:00Z">
        <w:r w:rsidR="00E801FD">
          <w:rPr>
            <w:lang w:eastAsia="en-GB"/>
          </w:rPr>
          <w:fldChar w:fldCharType="begin"/>
        </w:r>
        <w:r w:rsidR="00E801FD">
          <w:instrText xml:space="preserve"> XE "</w:instrText>
        </w:r>
        <w:r w:rsidR="00E801FD" w:rsidRPr="00E801FD">
          <w:instrText xml:space="preserve">editions </w:instrText>
        </w:r>
        <w:r w:rsidR="00E801FD">
          <w:instrText>end</w:instrText>
        </w:r>
        <w:r w:rsidR="00E801FD" w:rsidRPr="00E801FD">
          <w:instrText>Range</w:instrText>
        </w:r>
        <w:r w:rsidR="00E801FD">
          <w:instrText xml:space="preserve">" </w:instrText>
        </w:r>
        <w:r w:rsidR="00E801FD">
          <w:rPr>
            <w:lang w:eastAsia="en-GB"/>
          </w:rPr>
          <w:fldChar w:fldCharType="end"/>
        </w:r>
      </w:ins>
      <w:ins w:id="32" w:author="Carol Nichols" w:date="2022-08-29T20:57:00Z">
        <w:r w:rsidR="0020323F">
          <w:rPr>
            <w:lang w:eastAsia="en-GB"/>
          </w:rPr>
          <w:fldChar w:fldCharType="begin"/>
        </w:r>
        <w:r w:rsidR="0020323F">
          <w:instrText xml:space="preserve"> XE "</w:instrText>
        </w:r>
        <w:r w:rsidR="0020323F">
          <w:instrText>raw iden</w:instrText>
        </w:r>
      </w:ins>
      <w:ins w:id="33" w:author="Carol Nichols" w:date="2022-08-29T20:58:00Z">
        <w:r w:rsidR="0020323F">
          <w:instrText>tifiers</w:instrText>
        </w:r>
      </w:ins>
      <w:ins w:id="34" w:author="Carol Nichols" w:date="2022-08-29T20:57:00Z">
        <w:r w:rsidR="0020323F" w:rsidRPr="00E801FD">
          <w:instrText xml:space="preserve"> </w:instrText>
        </w:r>
      </w:ins>
      <w:ins w:id="35" w:author="Carol Nichols" w:date="2022-08-29T20:58:00Z">
        <w:r w:rsidR="0020323F">
          <w:instrText>end</w:instrText>
        </w:r>
      </w:ins>
      <w:ins w:id="36" w:author="Carol Nichols" w:date="2022-08-29T20:57:00Z">
        <w:r w:rsidR="0020323F" w:rsidRPr="00E801FD">
          <w:instrText>Range</w:instrText>
        </w:r>
        <w:r w:rsidR="0020323F">
          <w:instrText xml:space="preserve">" </w:instrText>
        </w:r>
        <w:r w:rsidR="0020323F">
          <w:rPr>
            <w:lang w:eastAsia="en-GB"/>
          </w:rPr>
          <w:fldChar w:fldCharType="end"/>
        </w:r>
      </w:ins>
      <w:ins w:id="37" w:author="Carol Nichols" w:date="2022-08-29T20:56:00Z">
        <w:r w:rsidR="004B0913">
          <w:rPr>
            <w:lang w:eastAsia="en-GB"/>
          </w:rPr>
          <w:fldChar w:fldCharType="begin"/>
        </w:r>
        <w:r w:rsidR="004B0913">
          <w:instrText xml:space="preserve"> XE "</w:instrText>
        </w:r>
        <w:r w:rsidR="004B0913">
          <w:instrText>keywords</w:instrText>
        </w:r>
        <w:r w:rsidR="004B0913" w:rsidRPr="00E801FD">
          <w:instrText xml:space="preserve"> </w:instrText>
        </w:r>
        <w:r w:rsidR="004B0913">
          <w:instrText>end</w:instrText>
        </w:r>
        <w:r w:rsidR="004B0913" w:rsidRPr="00E801FD">
          <w:instrText>Range</w:instrText>
        </w:r>
        <w:r w:rsidR="004B0913">
          <w:instrText xml:space="preserve">" </w:instrText>
        </w:r>
        <w:r w:rsidR="004B0913">
          <w:rPr>
            <w:lang w:eastAsia="en-GB"/>
          </w:rPr>
          <w:fldChar w:fldCharType="end"/>
        </w:r>
      </w:ins>
    </w:p>
    <w:p w14:paraId="6A66C835" w14:textId="77777777" w:rsidR="00053E72" w:rsidRPr="00E9120D" w:rsidRDefault="00053E72">
      <w:pPr>
        <w:pStyle w:val="Body"/>
        <w:pPrChange w:id="38" w:author="Carol Nichols" w:date="2022-08-29T20:09:00Z">
          <w:pPr>
            <w:pStyle w:val="NoParagraphStyle"/>
          </w:pPr>
        </w:pPrChange>
      </w:pP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D5D8" w14:textId="77777777" w:rsidR="00C72965" w:rsidRDefault="00C72965" w:rsidP="009E51C3">
      <w:pPr>
        <w:spacing w:after="0" w:line="240" w:lineRule="auto"/>
      </w:pPr>
      <w:r>
        <w:separator/>
      </w:r>
    </w:p>
  </w:endnote>
  <w:endnote w:type="continuationSeparator" w:id="0">
    <w:p w14:paraId="2D4E429A" w14:textId="77777777" w:rsidR="00C72965" w:rsidRDefault="00C72965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1D3E" w14:textId="77777777" w:rsidR="00C72965" w:rsidRDefault="00C72965" w:rsidP="009E51C3">
      <w:pPr>
        <w:spacing w:after="0" w:line="240" w:lineRule="auto"/>
      </w:pPr>
      <w:r>
        <w:separator/>
      </w:r>
    </w:p>
  </w:footnote>
  <w:footnote w:type="continuationSeparator" w:id="0">
    <w:p w14:paraId="69D62669" w14:textId="77777777" w:rsidR="00C72965" w:rsidRDefault="00C72965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AF238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6A04F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B8A1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ABC0B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8A8E4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1DE6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D720F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680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C389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80A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E015DEE"/>
    <w:multiLevelType w:val="multilevel"/>
    <w:tmpl w:val="900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30170EFD"/>
    <w:multiLevelType w:val="multilevel"/>
    <w:tmpl w:val="7894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61F33"/>
    <w:multiLevelType w:val="multilevel"/>
    <w:tmpl w:val="597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829CF"/>
    <w:multiLevelType w:val="multilevel"/>
    <w:tmpl w:val="706E9F88"/>
    <w:numStyleLink w:val="ChapterNumbering"/>
  </w:abstractNum>
  <w:abstractNum w:abstractNumId="23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A05430F"/>
    <w:multiLevelType w:val="multilevel"/>
    <w:tmpl w:val="8D5E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17993"/>
    <w:multiLevelType w:val="multilevel"/>
    <w:tmpl w:val="9F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2435D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3"/>
  </w:num>
  <w:num w:numId="3" w16cid:durableId="1701390650">
    <w:abstractNumId w:val="27"/>
  </w:num>
  <w:num w:numId="4" w16cid:durableId="563373197">
    <w:abstractNumId w:val="17"/>
  </w:num>
  <w:num w:numId="5" w16cid:durableId="44761907">
    <w:abstractNumId w:val="25"/>
  </w:num>
  <w:num w:numId="6" w16cid:durableId="1101072290">
    <w:abstractNumId w:val="16"/>
  </w:num>
  <w:num w:numId="7" w16cid:durableId="1629897676">
    <w:abstractNumId w:val="21"/>
  </w:num>
  <w:num w:numId="8" w16cid:durableId="650138380">
    <w:abstractNumId w:val="28"/>
  </w:num>
  <w:num w:numId="9" w16cid:durableId="2021807744">
    <w:abstractNumId w:val="20"/>
  </w:num>
  <w:num w:numId="10" w16cid:durableId="716858717">
    <w:abstractNumId w:val="14"/>
  </w:num>
  <w:num w:numId="11" w16cid:durableId="344014094">
    <w:abstractNumId w:val="11"/>
  </w:num>
  <w:num w:numId="12" w16cid:durableId="1995179777">
    <w:abstractNumId w:val="15"/>
  </w:num>
  <w:num w:numId="13" w16cid:durableId="2136212814">
    <w:abstractNumId w:val="30"/>
  </w:num>
  <w:num w:numId="14" w16cid:durableId="1485704533">
    <w:abstractNumId w:val="0"/>
  </w:num>
  <w:num w:numId="15" w16cid:durableId="1716389067">
    <w:abstractNumId w:val="22"/>
  </w:num>
  <w:num w:numId="16" w16cid:durableId="647708249">
    <w:abstractNumId w:val="18"/>
  </w:num>
  <w:num w:numId="17" w16cid:durableId="463819315">
    <w:abstractNumId w:val="29"/>
  </w:num>
  <w:num w:numId="18" w16cid:durableId="1041906013">
    <w:abstractNumId w:val="12"/>
  </w:num>
  <w:num w:numId="19" w16cid:durableId="1451437250">
    <w:abstractNumId w:val="26"/>
  </w:num>
  <w:num w:numId="20" w16cid:durableId="1150486129">
    <w:abstractNumId w:val="19"/>
  </w:num>
  <w:num w:numId="21" w16cid:durableId="1045637228">
    <w:abstractNumId w:val="24"/>
  </w:num>
  <w:num w:numId="22" w16cid:durableId="74522931">
    <w:abstractNumId w:val="10"/>
  </w:num>
  <w:num w:numId="23" w16cid:durableId="1823228960">
    <w:abstractNumId w:val="8"/>
  </w:num>
  <w:num w:numId="24" w16cid:durableId="1201937025">
    <w:abstractNumId w:val="7"/>
  </w:num>
  <w:num w:numId="25" w16cid:durableId="2094203181">
    <w:abstractNumId w:val="6"/>
  </w:num>
  <w:num w:numId="26" w16cid:durableId="1430925916">
    <w:abstractNumId w:val="5"/>
  </w:num>
  <w:num w:numId="27" w16cid:durableId="904338325">
    <w:abstractNumId w:val="9"/>
  </w:num>
  <w:num w:numId="28" w16cid:durableId="1383482437">
    <w:abstractNumId w:val="4"/>
  </w:num>
  <w:num w:numId="29" w16cid:durableId="1569224035">
    <w:abstractNumId w:val="3"/>
  </w:num>
  <w:num w:numId="30" w16cid:durableId="802623762">
    <w:abstractNumId w:val="2"/>
  </w:num>
  <w:num w:numId="31" w16cid:durableId="56783423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ttachedTemplate r:id="rId1"/>
  <w:linkStyles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FC"/>
    <w:rsid w:val="0001390B"/>
    <w:rsid w:val="00013A0F"/>
    <w:rsid w:val="00015785"/>
    <w:rsid w:val="000251C2"/>
    <w:rsid w:val="00026A3C"/>
    <w:rsid w:val="00027719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934C9"/>
    <w:rsid w:val="00093911"/>
    <w:rsid w:val="00094EDE"/>
    <w:rsid w:val="000B0A4A"/>
    <w:rsid w:val="000B6D77"/>
    <w:rsid w:val="000C187B"/>
    <w:rsid w:val="000C3488"/>
    <w:rsid w:val="000C4DBF"/>
    <w:rsid w:val="000E23FE"/>
    <w:rsid w:val="000E291C"/>
    <w:rsid w:val="000E7CB5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31BCD"/>
    <w:rsid w:val="00133123"/>
    <w:rsid w:val="001435B6"/>
    <w:rsid w:val="00147C28"/>
    <w:rsid w:val="001549E3"/>
    <w:rsid w:val="0015557B"/>
    <w:rsid w:val="0017571A"/>
    <w:rsid w:val="00176833"/>
    <w:rsid w:val="00176BE2"/>
    <w:rsid w:val="001862DB"/>
    <w:rsid w:val="0019119D"/>
    <w:rsid w:val="00196CDD"/>
    <w:rsid w:val="001A00A3"/>
    <w:rsid w:val="001A12D4"/>
    <w:rsid w:val="001A6C1C"/>
    <w:rsid w:val="001A6DE7"/>
    <w:rsid w:val="001B64F2"/>
    <w:rsid w:val="001B66C5"/>
    <w:rsid w:val="001C4586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323F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524F"/>
    <w:rsid w:val="00240FFC"/>
    <w:rsid w:val="00241E83"/>
    <w:rsid w:val="00242BEC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30255A"/>
    <w:rsid w:val="00305E4C"/>
    <w:rsid w:val="00311803"/>
    <w:rsid w:val="0031369A"/>
    <w:rsid w:val="003154AE"/>
    <w:rsid w:val="00315822"/>
    <w:rsid w:val="003203B1"/>
    <w:rsid w:val="00327BBA"/>
    <w:rsid w:val="003323B0"/>
    <w:rsid w:val="00332C96"/>
    <w:rsid w:val="003345E1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81CF1"/>
    <w:rsid w:val="00390955"/>
    <w:rsid w:val="003A064A"/>
    <w:rsid w:val="003A3EF8"/>
    <w:rsid w:val="003A50D7"/>
    <w:rsid w:val="003B5A44"/>
    <w:rsid w:val="003B5D4D"/>
    <w:rsid w:val="003C2061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400E94"/>
    <w:rsid w:val="004058D0"/>
    <w:rsid w:val="004071DB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63BEA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0913"/>
    <w:rsid w:val="004B1D1D"/>
    <w:rsid w:val="004B2A94"/>
    <w:rsid w:val="004B6F2A"/>
    <w:rsid w:val="004C2396"/>
    <w:rsid w:val="004C7002"/>
    <w:rsid w:val="004D4BB9"/>
    <w:rsid w:val="004F3FC9"/>
    <w:rsid w:val="0050058C"/>
    <w:rsid w:val="005056A5"/>
    <w:rsid w:val="00506CE0"/>
    <w:rsid w:val="0051294E"/>
    <w:rsid w:val="0052787B"/>
    <w:rsid w:val="0053177C"/>
    <w:rsid w:val="00537277"/>
    <w:rsid w:val="00537F3B"/>
    <w:rsid w:val="00542141"/>
    <w:rsid w:val="005425C3"/>
    <w:rsid w:val="00564355"/>
    <w:rsid w:val="005815A2"/>
    <w:rsid w:val="005921CC"/>
    <w:rsid w:val="005A540F"/>
    <w:rsid w:val="005B0DE0"/>
    <w:rsid w:val="005B3B2F"/>
    <w:rsid w:val="005B6575"/>
    <w:rsid w:val="005C0697"/>
    <w:rsid w:val="005C235D"/>
    <w:rsid w:val="005C6B82"/>
    <w:rsid w:val="005C7488"/>
    <w:rsid w:val="005D7B00"/>
    <w:rsid w:val="005E2D6A"/>
    <w:rsid w:val="005E6C7C"/>
    <w:rsid w:val="005F0095"/>
    <w:rsid w:val="005F723C"/>
    <w:rsid w:val="006016B6"/>
    <w:rsid w:val="0060703D"/>
    <w:rsid w:val="00612294"/>
    <w:rsid w:val="00613CDB"/>
    <w:rsid w:val="0061736D"/>
    <w:rsid w:val="00617CC3"/>
    <w:rsid w:val="00622ECD"/>
    <w:rsid w:val="00626EFB"/>
    <w:rsid w:val="0064266A"/>
    <w:rsid w:val="00643DED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C75"/>
    <w:rsid w:val="00764367"/>
    <w:rsid w:val="007743B3"/>
    <w:rsid w:val="00783976"/>
    <w:rsid w:val="00785E73"/>
    <w:rsid w:val="007A02E7"/>
    <w:rsid w:val="007A4E19"/>
    <w:rsid w:val="007C14A2"/>
    <w:rsid w:val="007C4313"/>
    <w:rsid w:val="007D2CFA"/>
    <w:rsid w:val="007D72AB"/>
    <w:rsid w:val="007E645A"/>
    <w:rsid w:val="007F0435"/>
    <w:rsid w:val="007F0869"/>
    <w:rsid w:val="007F2153"/>
    <w:rsid w:val="00804A89"/>
    <w:rsid w:val="008052EE"/>
    <w:rsid w:val="00806332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1560"/>
    <w:rsid w:val="0089295E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167B"/>
    <w:rsid w:val="00904342"/>
    <w:rsid w:val="0090456C"/>
    <w:rsid w:val="00904D9B"/>
    <w:rsid w:val="009109BE"/>
    <w:rsid w:val="00916D35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2356"/>
    <w:rsid w:val="00AB165C"/>
    <w:rsid w:val="00AB6123"/>
    <w:rsid w:val="00AC67B5"/>
    <w:rsid w:val="00AD0472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0D58"/>
    <w:rsid w:val="00B45496"/>
    <w:rsid w:val="00B52F47"/>
    <w:rsid w:val="00B5352A"/>
    <w:rsid w:val="00B5535B"/>
    <w:rsid w:val="00B65488"/>
    <w:rsid w:val="00B74E83"/>
    <w:rsid w:val="00B762C5"/>
    <w:rsid w:val="00B77D63"/>
    <w:rsid w:val="00B92BF5"/>
    <w:rsid w:val="00B92F52"/>
    <w:rsid w:val="00B930D7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E493A"/>
    <w:rsid w:val="00BF0CBA"/>
    <w:rsid w:val="00C032D3"/>
    <w:rsid w:val="00C03EFE"/>
    <w:rsid w:val="00C03F26"/>
    <w:rsid w:val="00C065C7"/>
    <w:rsid w:val="00C12E1F"/>
    <w:rsid w:val="00C13DFC"/>
    <w:rsid w:val="00C15827"/>
    <w:rsid w:val="00C24F13"/>
    <w:rsid w:val="00C2624C"/>
    <w:rsid w:val="00C26D06"/>
    <w:rsid w:val="00C34375"/>
    <w:rsid w:val="00C3481B"/>
    <w:rsid w:val="00C34BA9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65"/>
    <w:rsid w:val="00C7299D"/>
    <w:rsid w:val="00C741AB"/>
    <w:rsid w:val="00C772AA"/>
    <w:rsid w:val="00C8113A"/>
    <w:rsid w:val="00C82A73"/>
    <w:rsid w:val="00C85F9F"/>
    <w:rsid w:val="00CA2AD1"/>
    <w:rsid w:val="00CA4F4D"/>
    <w:rsid w:val="00CA69C7"/>
    <w:rsid w:val="00CA6B99"/>
    <w:rsid w:val="00CB0816"/>
    <w:rsid w:val="00CB463D"/>
    <w:rsid w:val="00CC1A97"/>
    <w:rsid w:val="00CC58BE"/>
    <w:rsid w:val="00CC73C0"/>
    <w:rsid w:val="00CD1F8C"/>
    <w:rsid w:val="00CD6BEF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5FDB"/>
    <w:rsid w:val="00D86897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3A64"/>
    <w:rsid w:val="00DC4720"/>
    <w:rsid w:val="00DC5E41"/>
    <w:rsid w:val="00DC7ABF"/>
    <w:rsid w:val="00DC7E30"/>
    <w:rsid w:val="00DD07D5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801FD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F3B10"/>
    <w:rsid w:val="00EF53A1"/>
    <w:rsid w:val="00EF5BD8"/>
    <w:rsid w:val="00EF6C2B"/>
    <w:rsid w:val="00F00ABC"/>
    <w:rsid w:val="00F0320D"/>
    <w:rsid w:val="00F03525"/>
    <w:rsid w:val="00F03A8D"/>
    <w:rsid w:val="00F0701B"/>
    <w:rsid w:val="00F17410"/>
    <w:rsid w:val="00F21AA2"/>
    <w:rsid w:val="00F25C31"/>
    <w:rsid w:val="00F26D50"/>
    <w:rsid w:val="00F3323C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5EB5B8"/>
  <w14:defaultImageDpi w14:val="300"/>
  <w15:docId w15:val="{3A38588C-6436-4903-9BA6-8272A943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67B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167B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167B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67B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67B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167B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67B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67B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67B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1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016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6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67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167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67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67B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67B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90167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90167B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90167B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90167B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90167B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90167B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90167B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90167B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90167B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90167B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90167B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90167B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90167B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90167B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90167B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90167B"/>
    <w:pPr>
      <w:numPr>
        <w:numId w:val="10"/>
      </w:numPr>
    </w:pPr>
  </w:style>
  <w:style w:type="paragraph" w:customStyle="1" w:styleId="HeadA">
    <w:name w:val="HeadA"/>
    <w:qFormat/>
    <w:rsid w:val="0090167B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90167B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90167B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90167B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90167B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90167B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90167B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90167B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90167B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90167B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90167B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90167B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90167B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90167B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90167B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90167B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90167B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90167B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90167B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90167B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90167B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90167B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90167B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90167B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90167B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90167B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90167B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90167B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90167B"/>
    <w:rPr>
      <w:rFonts w:ascii="Symbol" w:hAnsi="Symbol"/>
    </w:rPr>
  </w:style>
  <w:style w:type="character" w:customStyle="1" w:styleId="Italic">
    <w:name w:val="Italic"/>
    <w:uiPriority w:val="1"/>
    <w:qFormat/>
    <w:rsid w:val="0090167B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90167B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90167B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90167B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90167B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90167B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90167B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90167B"/>
    <w:rPr>
      <w:color w:val="008000"/>
    </w:rPr>
  </w:style>
  <w:style w:type="paragraph" w:customStyle="1" w:styleId="PartNumber">
    <w:name w:val="PartNumber"/>
    <w:qFormat/>
    <w:rsid w:val="0090167B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90167B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90167B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90167B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90167B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90167B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90167B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90167B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90167B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90167B"/>
    <w:rPr>
      <w:b/>
      <w:bCs/>
      <w:color w:val="3366FF"/>
    </w:rPr>
  </w:style>
  <w:style w:type="paragraph" w:customStyle="1" w:styleId="RunInHead">
    <w:name w:val="RunInHead"/>
    <w:rsid w:val="0090167B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90167B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90167B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90167B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90167B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90167B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90167B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90167B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90167B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90167B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90167B"/>
    <w:rPr>
      <w:color w:val="3366FF"/>
      <w:vertAlign w:val="superscript"/>
    </w:rPr>
  </w:style>
  <w:style w:type="paragraph" w:customStyle="1" w:styleId="Footnote">
    <w:name w:val="Footnote"/>
    <w:qFormat/>
    <w:rsid w:val="0090167B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90167B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90167B"/>
    <w:rPr>
      <w:color w:val="3366FF"/>
      <w:vertAlign w:val="superscript"/>
    </w:rPr>
  </w:style>
  <w:style w:type="paragraph" w:customStyle="1" w:styleId="QuotePara">
    <w:name w:val="QuotePara"/>
    <w:qFormat/>
    <w:rsid w:val="0090167B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90167B"/>
    <w:pPr>
      <w:spacing w:after="240"/>
      <w:jc w:val="right"/>
    </w:pPr>
  </w:style>
  <w:style w:type="character" w:customStyle="1" w:styleId="Caps">
    <w:name w:val="Caps"/>
    <w:uiPriority w:val="1"/>
    <w:qFormat/>
    <w:rsid w:val="0090167B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90167B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90167B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90167B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90167B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90167B"/>
    <w:rPr>
      <w:color w:val="3366FF"/>
    </w:rPr>
  </w:style>
  <w:style w:type="table" w:styleId="TableGrid">
    <w:name w:val="Table Grid"/>
    <w:basedOn w:val="TableNormal"/>
    <w:uiPriority w:val="59"/>
    <w:rsid w:val="0090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90167B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90167B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90167B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90167B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90167B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90167B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90167B"/>
    <w:pPr>
      <w:jc w:val="right"/>
    </w:pPr>
  </w:style>
  <w:style w:type="paragraph" w:customStyle="1" w:styleId="ExtractParaContinued">
    <w:name w:val="ExtractParaContinued"/>
    <w:basedOn w:val="ExtractPara"/>
    <w:qFormat/>
    <w:rsid w:val="0090167B"/>
    <w:pPr>
      <w:spacing w:before="0"/>
      <w:ind w:firstLine="360"/>
    </w:pPr>
  </w:style>
  <w:style w:type="paragraph" w:customStyle="1" w:styleId="AppendixNumber">
    <w:name w:val="AppendixNumber"/>
    <w:qFormat/>
    <w:rsid w:val="0090167B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90167B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90167B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90167B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90167B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90167B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90167B"/>
    <w:rPr>
      <w:color w:val="3366FF"/>
      <w:vertAlign w:val="superscript"/>
    </w:rPr>
  </w:style>
  <w:style w:type="paragraph" w:customStyle="1" w:styleId="Reference">
    <w:name w:val="Reference"/>
    <w:qFormat/>
    <w:rsid w:val="0090167B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90167B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90167B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90167B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90167B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90167B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90167B"/>
  </w:style>
  <w:style w:type="character" w:styleId="BookTitle">
    <w:name w:val="Book Title"/>
    <w:basedOn w:val="DefaultParagraphFont"/>
    <w:uiPriority w:val="33"/>
    <w:qFormat/>
    <w:rsid w:val="0090167B"/>
    <w:rPr>
      <w:b/>
      <w:bCs/>
      <w:smallCaps/>
      <w:spacing w:val="5"/>
    </w:rPr>
  </w:style>
  <w:style w:type="paragraph" w:customStyle="1" w:styleId="BookTitle0">
    <w:name w:val="BookTitle"/>
    <w:qFormat/>
    <w:rsid w:val="0090167B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90167B"/>
  </w:style>
  <w:style w:type="paragraph" w:customStyle="1" w:styleId="BookEdition">
    <w:name w:val="BookEdition"/>
    <w:basedOn w:val="BookSubtitle"/>
    <w:qFormat/>
    <w:rsid w:val="0090167B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90167B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90167B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90167B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90167B"/>
  </w:style>
  <w:style w:type="paragraph" w:customStyle="1" w:styleId="CopyrightHead">
    <w:name w:val="CopyrightHead"/>
    <w:basedOn w:val="CopyrightLOC"/>
    <w:qFormat/>
    <w:rsid w:val="0090167B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90167B"/>
  </w:style>
  <w:style w:type="paragraph" w:customStyle="1" w:styleId="FrontmatterTitle">
    <w:name w:val="FrontmatterTitle"/>
    <w:basedOn w:val="BackmatterTitle"/>
    <w:qFormat/>
    <w:rsid w:val="0090167B"/>
  </w:style>
  <w:style w:type="paragraph" w:customStyle="1" w:styleId="TOCFM">
    <w:name w:val="TOCFM"/>
    <w:basedOn w:val="Normal"/>
    <w:qFormat/>
    <w:rsid w:val="0090167B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90167B"/>
    <w:pPr>
      <w:ind w:left="720"/>
    </w:pPr>
    <w:rPr>
      <w:b/>
    </w:rPr>
  </w:style>
  <w:style w:type="paragraph" w:customStyle="1" w:styleId="TOCPart">
    <w:name w:val="TOCPart"/>
    <w:basedOn w:val="TOCH1"/>
    <w:qFormat/>
    <w:rsid w:val="0090167B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90167B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90167B"/>
    <w:pPr>
      <w:ind w:left="1080"/>
    </w:pPr>
    <w:rPr>
      <w:i/>
    </w:rPr>
  </w:style>
  <w:style w:type="paragraph" w:customStyle="1" w:styleId="TOCH3">
    <w:name w:val="TOCH3"/>
    <w:basedOn w:val="TOCH1"/>
    <w:qFormat/>
    <w:rsid w:val="0090167B"/>
    <w:pPr>
      <w:ind w:left="1440"/>
    </w:pPr>
    <w:rPr>
      <w:b w:val="0"/>
      <w:i/>
    </w:rPr>
  </w:style>
  <w:style w:type="paragraph" w:customStyle="1" w:styleId="BoxType">
    <w:name w:val="BoxType"/>
    <w:qFormat/>
    <w:rsid w:val="0090167B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90167B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90167B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90167B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90167B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90167B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90167B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90167B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90167B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90167B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90167B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90167B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90167B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90167B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90167B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90167B"/>
    <w:pPr>
      <w:jc w:val="right"/>
    </w:pPr>
  </w:style>
  <w:style w:type="paragraph" w:customStyle="1" w:styleId="Body">
    <w:name w:val="Body"/>
    <w:uiPriority w:val="99"/>
    <w:qFormat/>
    <w:rsid w:val="0090167B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90167B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90167B"/>
    <w:rPr>
      <w:color w:val="FF0000"/>
      <w:lang w:val="fr-FR"/>
    </w:rPr>
  </w:style>
  <w:style w:type="paragraph" w:customStyle="1" w:styleId="Default">
    <w:name w:val="Default"/>
    <w:rsid w:val="0090167B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90167B"/>
  </w:style>
  <w:style w:type="paragraph" w:customStyle="1" w:styleId="ReviewHead">
    <w:name w:val="ReviewHead"/>
    <w:basedOn w:val="FrontmatterTitle"/>
    <w:qFormat/>
    <w:rsid w:val="0090167B"/>
  </w:style>
  <w:style w:type="paragraph" w:customStyle="1" w:styleId="ReviewQuote">
    <w:name w:val="ReviewQuote"/>
    <w:basedOn w:val="QuotePara"/>
    <w:qFormat/>
    <w:rsid w:val="0090167B"/>
  </w:style>
  <w:style w:type="paragraph" w:customStyle="1" w:styleId="ReviewSource">
    <w:name w:val="ReviewSource"/>
    <w:basedOn w:val="QuoteSource"/>
    <w:qFormat/>
    <w:rsid w:val="0090167B"/>
  </w:style>
  <w:style w:type="paragraph" w:customStyle="1" w:styleId="ListGraphic">
    <w:name w:val="ListGraphic"/>
    <w:basedOn w:val="GraphicSlug"/>
    <w:qFormat/>
    <w:rsid w:val="0090167B"/>
    <w:pPr>
      <w:ind w:left="0"/>
    </w:pPr>
  </w:style>
  <w:style w:type="paragraph" w:customStyle="1" w:styleId="ListCaption">
    <w:name w:val="ListCaption"/>
    <w:basedOn w:val="CaptionLine"/>
    <w:qFormat/>
    <w:rsid w:val="0090167B"/>
    <w:pPr>
      <w:ind w:left="3600"/>
    </w:pPr>
  </w:style>
  <w:style w:type="paragraph" w:customStyle="1" w:styleId="NoteContinued">
    <w:name w:val="NoteContinued"/>
    <w:basedOn w:val="Note"/>
    <w:qFormat/>
    <w:rsid w:val="0090167B"/>
    <w:pPr>
      <w:spacing w:before="0"/>
      <w:ind w:firstLine="0"/>
    </w:pPr>
  </w:style>
  <w:style w:type="paragraph" w:customStyle="1" w:styleId="NoteCode">
    <w:name w:val="NoteCode"/>
    <w:basedOn w:val="Code"/>
    <w:qFormat/>
    <w:rsid w:val="0090167B"/>
    <w:pPr>
      <w:spacing w:after="240"/>
    </w:pPr>
  </w:style>
  <w:style w:type="paragraph" w:customStyle="1" w:styleId="ListBulletSub">
    <w:name w:val="ListBulletSub"/>
    <w:basedOn w:val="ListBullet"/>
    <w:qFormat/>
    <w:rsid w:val="0090167B"/>
    <w:pPr>
      <w:ind w:left="2520"/>
    </w:pPr>
  </w:style>
  <w:style w:type="paragraph" w:customStyle="1" w:styleId="CodeCustom1">
    <w:name w:val="CodeCustom1"/>
    <w:basedOn w:val="Code"/>
    <w:qFormat/>
    <w:rsid w:val="0090167B"/>
    <w:rPr>
      <w:color w:val="00B0F0"/>
    </w:rPr>
  </w:style>
  <w:style w:type="paragraph" w:customStyle="1" w:styleId="CodeCustom2">
    <w:name w:val="CodeCustom2"/>
    <w:basedOn w:val="Normal"/>
    <w:qFormat/>
    <w:rsid w:val="0090167B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90167B"/>
    <w:rPr>
      <w:bCs/>
      <w:color w:val="A12126"/>
    </w:rPr>
  </w:style>
  <w:style w:type="paragraph" w:customStyle="1" w:styleId="Equation">
    <w:name w:val="Equation"/>
    <w:basedOn w:val="ListPlain"/>
    <w:qFormat/>
    <w:rsid w:val="0090167B"/>
  </w:style>
  <w:style w:type="paragraph" w:customStyle="1" w:styleId="msonormal0">
    <w:name w:val="msonormal"/>
    <w:basedOn w:val="Normal"/>
    <w:rsid w:val="00240FFC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240FFC"/>
  </w:style>
  <w:style w:type="character" w:styleId="Hyperlink">
    <w:name w:val="Hyperlink"/>
    <w:basedOn w:val="DefaultParagraphFont"/>
    <w:uiPriority w:val="99"/>
    <w:semiHidden/>
    <w:unhideWhenUsed/>
    <w:rsid w:val="00240FF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FF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240FFC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240FFC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40FF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0FFC"/>
    <w:rPr>
      <w:rFonts w:ascii="Courier New" w:hAnsi="Courier New" w:cs="Courier New"/>
      <w:lang w:val="en-GB" w:eastAsia="en-GB"/>
    </w:rPr>
  </w:style>
  <w:style w:type="paragraph" w:styleId="Revision">
    <w:name w:val="Revision"/>
    <w:hidden/>
    <w:uiPriority w:val="71"/>
    <w:rsid w:val="00CC1A97"/>
    <w:rPr>
      <w:rFonts w:ascii="Times New Roman" w:hAnsi="Times New Roman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03AD04-208C-7A4E-964F-7C4431F3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10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8</cp:revision>
  <dcterms:created xsi:type="dcterms:W3CDTF">2022-08-07T18:34:00Z</dcterms:created>
  <dcterms:modified xsi:type="dcterms:W3CDTF">2022-08-30T00:58:00Z</dcterms:modified>
</cp:coreProperties>
</file>